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A9A39" w14:textId="77777777" w:rsidR="004B15FB" w:rsidRPr="004B15FB" w:rsidRDefault="004B15FB" w:rsidP="004B15FB">
      <w:pPr>
        <w:widowControl/>
        <w:shd w:val="clear" w:color="auto" w:fill="FFFFFF"/>
        <w:spacing w:line="312" w:lineRule="atLeast"/>
        <w:jc w:val="center"/>
        <w:rPr>
          <w:rFonts w:ascii="Century" w:eastAsia="ＭＳ ゴシック" w:hAnsi="Century" w:cs="Times New Roman"/>
          <w:sz w:val="48"/>
          <w:szCs w:val="24"/>
        </w:rPr>
      </w:pPr>
      <w:r w:rsidRPr="004B15FB">
        <w:rPr>
          <w:rFonts w:ascii="Century" w:eastAsia="ＭＳ ゴシック" w:hAnsi="Century" w:cs="Times New Roman" w:hint="eastAsia"/>
          <w:sz w:val="48"/>
          <w:szCs w:val="24"/>
        </w:rPr>
        <w:t>ホームページ掲載ファイル一覧</w:t>
      </w:r>
    </w:p>
    <w:p w14:paraId="7B34A661" w14:textId="0667F1F9" w:rsidR="00C841FA" w:rsidRDefault="00C841FA" w:rsidP="004B15FB">
      <w:pPr>
        <w:widowControl/>
        <w:shd w:val="clear" w:color="auto" w:fill="FFFFFF"/>
        <w:spacing w:before="161" w:after="161" w:line="347" w:lineRule="atLeast"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427607"/>
          <w:kern w:val="36"/>
          <w:sz w:val="26"/>
          <w:szCs w:val="26"/>
        </w:rPr>
      </w:pPr>
      <w:r w:rsidRPr="00C62E5C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「ライフマネジメントに関する</w:t>
      </w:r>
      <w:r w:rsidR="008B55F3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高齢者の</w:t>
      </w:r>
      <w:r w:rsidRPr="00C62E5C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意識調査」（</w:t>
      </w:r>
      <w:r w:rsidR="008B55F3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２０２１</w:t>
      </w:r>
      <w:r w:rsidRPr="00C62E5C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年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６</w:t>
      </w:r>
      <w:r w:rsidRPr="00C62E5C">
        <w:rPr>
          <w:rFonts w:ascii="ＭＳ Ｐゴシック" w:eastAsia="ＭＳ Ｐゴシック" w:hAnsi="ＭＳ Ｐゴシック" w:cs="ＭＳ Ｐゴシック" w:hint="eastAsia"/>
          <w:b/>
          <w:bCs/>
          <w:color w:val="427607"/>
          <w:kern w:val="36"/>
          <w:sz w:val="26"/>
          <w:szCs w:val="26"/>
        </w:rPr>
        <w:t>月発行）</w:t>
      </w:r>
    </w:p>
    <w:p w14:paraId="309D86DC" w14:textId="77777777" w:rsid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C841FA">
        <w:rPr>
          <w:rFonts w:hint="eastAsia"/>
          <w:color w:val="2E3681"/>
          <w:sz w:val="26"/>
          <w:szCs w:val="26"/>
        </w:rPr>
        <w:t>第</w:t>
      </w:r>
      <w:r w:rsidRPr="00C841FA">
        <w:rPr>
          <w:color w:val="2E3681"/>
          <w:sz w:val="26"/>
          <w:szCs w:val="26"/>
        </w:rPr>
        <w:t>I章　健康状態</w:t>
      </w:r>
      <w:bookmarkStart w:id="0" w:name="_GoBack"/>
      <w:bookmarkEnd w:id="0"/>
    </w:p>
    <w:p w14:paraId="264B7413" w14:textId="77777777" w:rsidR="00C841FA" w:rsidRDefault="00C841FA" w:rsidP="00C841FA">
      <w:r>
        <w:rPr>
          <w:rFonts w:hint="eastAsia"/>
        </w:rPr>
        <w:t>１．</w:t>
      </w:r>
      <w:r>
        <w:tab/>
        <w:t>健康状態</w:t>
      </w:r>
    </w:p>
    <w:p w14:paraId="37B0C1B0" w14:textId="3B8C25F7" w:rsidR="00C841FA" w:rsidRPr="009B5B6C" w:rsidRDefault="00C841FA" w:rsidP="009A2BFC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主観的健康観</w:t>
      </w:r>
      <w:r w:rsidR="004B15FB">
        <w:rPr>
          <w:rFonts w:hint="eastAsia"/>
          <w:color w:val="0000FF"/>
        </w:rPr>
        <w:t xml:space="preserve"> 1-1</w:t>
      </w:r>
    </w:p>
    <w:p w14:paraId="13034D0A" w14:textId="77777777" w:rsidR="009A2BFC" w:rsidRDefault="00C841FA" w:rsidP="009A2BFC">
      <w:pPr>
        <w:ind w:leftChars="135" w:left="283"/>
      </w:pPr>
      <w:r>
        <w:t>(2)</w:t>
      </w:r>
      <w:r>
        <w:tab/>
        <w:t>客観的健康状態</w:t>
      </w:r>
    </w:p>
    <w:p w14:paraId="00AF32C8" w14:textId="23A3586E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①バスや電車を使って一人で外出できるか</w:t>
      </w:r>
      <w:r w:rsidR="004B15FB">
        <w:rPr>
          <w:rFonts w:hint="eastAsia"/>
          <w:color w:val="0000FF"/>
        </w:rPr>
        <w:t xml:space="preserve"> 1-2</w:t>
      </w:r>
    </w:p>
    <w:p w14:paraId="5C3BD455" w14:textId="1D19F3ED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②日用品の買い物ができるか</w:t>
      </w:r>
      <w:r w:rsidR="004B15FB">
        <w:rPr>
          <w:rFonts w:hint="eastAsia"/>
          <w:color w:val="0000FF"/>
        </w:rPr>
        <w:t xml:space="preserve"> 1-3</w:t>
      </w:r>
    </w:p>
    <w:p w14:paraId="7E4DAB20" w14:textId="480DEC24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③お湯がわかせるか</w:t>
      </w:r>
      <w:r w:rsidR="004B15FB">
        <w:rPr>
          <w:rFonts w:hint="eastAsia"/>
          <w:color w:val="0000FF"/>
        </w:rPr>
        <w:t xml:space="preserve"> 1-4</w:t>
      </w:r>
    </w:p>
    <w:p w14:paraId="04AAE5A9" w14:textId="686669FC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④請求書の支払いができるか</w:t>
      </w:r>
      <w:r w:rsidR="004B15FB">
        <w:rPr>
          <w:rFonts w:hint="eastAsia"/>
          <w:color w:val="0000FF"/>
        </w:rPr>
        <w:t xml:space="preserve"> 1-5</w:t>
      </w:r>
    </w:p>
    <w:p w14:paraId="2B3941C3" w14:textId="2077EB0A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⑤預貯金の出し入れができるか</w:t>
      </w:r>
      <w:r w:rsidR="004B15FB">
        <w:rPr>
          <w:rFonts w:hint="eastAsia"/>
          <w:color w:val="0000FF"/>
        </w:rPr>
        <w:t xml:space="preserve"> 1-6</w:t>
      </w:r>
    </w:p>
    <w:p w14:paraId="4E9CA69D" w14:textId="6B90CB4A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⑥年金等の書類が書けるか</w:t>
      </w:r>
      <w:r w:rsidR="004B15FB">
        <w:rPr>
          <w:rFonts w:hint="eastAsia"/>
          <w:color w:val="0000FF"/>
        </w:rPr>
        <w:t xml:space="preserve"> 1-7</w:t>
      </w:r>
    </w:p>
    <w:p w14:paraId="6AB0A787" w14:textId="4674247B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⑦新聞を読んでいるか</w:t>
      </w:r>
      <w:r w:rsidR="004B15FB">
        <w:rPr>
          <w:rFonts w:hint="eastAsia"/>
          <w:color w:val="0000FF"/>
        </w:rPr>
        <w:t xml:space="preserve"> 1-8</w:t>
      </w:r>
    </w:p>
    <w:p w14:paraId="1617E5B9" w14:textId="6563B674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⑧本や雑誌を読んでいるか</w:t>
      </w:r>
      <w:r w:rsidR="004B15FB">
        <w:rPr>
          <w:rFonts w:hint="eastAsia"/>
          <w:color w:val="0000FF"/>
        </w:rPr>
        <w:t xml:space="preserve"> 1-9</w:t>
      </w:r>
    </w:p>
    <w:p w14:paraId="2DD4B177" w14:textId="78557482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⑨健康に関する記事・番組に興味があるか</w:t>
      </w:r>
      <w:r w:rsidR="004B15FB">
        <w:rPr>
          <w:rFonts w:hint="eastAsia"/>
          <w:color w:val="0000FF"/>
        </w:rPr>
        <w:t xml:space="preserve"> 1-10</w:t>
      </w:r>
    </w:p>
    <w:p w14:paraId="53A8F21A" w14:textId="35BD163D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⑩友達の家を訪ねることがあるか</w:t>
      </w:r>
      <w:r w:rsidR="004B15FB">
        <w:rPr>
          <w:rFonts w:hint="eastAsia"/>
          <w:color w:val="0000FF"/>
        </w:rPr>
        <w:t xml:space="preserve"> 1-11</w:t>
      </w:r>
    </w:p>
    <w:p w14:paraId="135CC16A" w14:textId="25960E32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⑪家族や友達の相談にのることがあるか</w:t>
      </w:r>
      <w:r w:rsidR="004B15FB">
        <w:rPr>
          <w:rFonts w:hint="eastAsia"/>
          <w:color w:val="0000FF"/>
        </w:rPr>
        <w:t xml:space="preserve"> 1-12</w:t>
      </w:r>
    </w:p>
    <w:p w14:paraId="6874BD8C" w14:textId="279C8FBE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⑫病人を見舞うことができるか</w:t>
      </w:r>
      <w:r w:rsidR="004B15FB">
        <w:rPr>
          <w:rFonts w:hint="eastAsia"/>
          <w:color w:val="0000FF"/>
        </w:rPr>
        <w:t xml:space="preserve"> 1-13</w:t>
      </w:r>
    </w:p>
    <w:p w14:paraId="61988CFB" w14:textId="385BDD87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⑬若い人に自分から話しかけることがあるか</w:t>
      </w:r>
      <w:r w:rsidR="004B15FB">
        <w:rPr>
          <w:rFonts w:hint="eastAsia"/>
          <w:color w:val="0000FF"/>
        </w:rPr>
        <w:t xml:space="preserve"> 1-14</w:t>
      </w:r>
    </w:p>
    <w:p w14:paraId="34657351" w14:textId="6A7D43EA" w:rsidR="009A2BFC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⑭一人で電話をかけられるか</w:t>
      </w:r>
      <w:r w:rsidR="004B15FB">
        <w:rPr>
          <w:rFonts w:hint="eastAsia"/>
          <w:color w:val="0000FF"/>
        </w:rPr>
        <w:t xml:space="preserve"> 1-15</w:t>
      </w:r>
    </w:p>
    <w:p w14:paraId="3305C71D" w14:textId="348CB2D9" w:rsidR="00C841FA" w:rsidRPr="009B5B6C" w:rsidRDefault="009A2BFC" w:rsidP="009A2BFC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⑮一人で薬を服用できるか</w:t>
      </w:r>
      <w:r w:rsidR="004B15FB">
        <w:rPr>
          <w:rFonts w:hint="eastAsia"/>
          <w:color w:val="0000FF"/>
        </w:rPr>
        <w:t xml:space="preserve"> 1-16</w:t>
      </w:r>
    </w:p>
    <w:p w14:paraId="4871921C" w14:textId="29055725" w:rsidR="009A2BFC" w:rsidRPr="0094594C" w:rsidRDefault="009B61B5" w:rsidP="0094594C">
      <w:pPr>
        <w:ind w:leftChars="270" w:left="567"/>
        <w:rPr>
          <w:color w:val="0000FF"/>
        </w:rPr>
      </w:pPr>
      <w:r w:rsidRPr="0094594C">
        <w:rPr>
          <w:rFonts w:hint="eastAsia"/>
          <w:color w:val="0000FF"/>
        </w:rPr>
        <w:t>⑯客観的健康状態（合成変数）</w:t>
      </w:r>
      <w:r w:rsidR="004B15FB">
        <w:rPr>
          <w:rFonts w:hint="eastAsia"/>
          <w:color w:val="0000FF"/>
        </w:rPr>
        <w:t>1-17</w:t>
      </w:r>
    </w:p>
    <w:p w14:paraId="47FF18B5" w14:textId="77777777" w:rsidR="009A2BFC" w:rsidRDefault="009A2BFC" w:rsidP="00C841FA"/>
    <w:p w14:paraId="2063BE1C" w14:textId="7755545D" w:rsidR="00C841FA" w:rsidRPr="009B5B6C" w:rsidRDefault="00C841FA" w:rsidP="00C841FA">
      <w:pPr>
        <w:rPr>
          <w:color w:val="0000FF"/>
        </w:rPr>
      </w:pPr>
      <w:r w:rsidRPr="009B5B6C">
        <w:rPr>
          <w:rFonts w:hint="eastAsia"/>
          <w:color w:val="0000FF"/>
        </w:rPr>
        <w:t>２．</w:t>
      </w:r>
      <w:r w:rsidRPr="009B5B6C">
        <w:rPr>
          <w:color w:val="0000FF"/>
        </w:rPr>
        <w:tab/>
        <w:t>1日の歩行量</w:t>
      </w:r>
      <w:r w:rsidR="004B15FB">
        <w:rPr>
          <w:rFonts w:hint="eastAsia"/>
          <w:color w:val="0000FF"/>
        </w:rPr>
        <w:t xml:space="preserve"> 1-18</w:t>
      </w:r>
    </w:p>
    <w:p w14:paraId="2D80F04B" w14:textId="77777777" w:rsidR="00C841FA" w:rsidRPr="0045355F" w:rsidRDefault="00C841FA" w:rsidP="00C841FA">
      <w:pPr>
        <w:rPr>
          <w:color w:val="000000" w:themeColor="text1"/>
        </w:rPr>
      </w:pPr>
      <w:r w:rsidRPr="0045355F">
        <w:rPr>
          <w:rFonts w:hint="eastAsia"/>
          <w:color w:val="000000" w:themeColor="text1"/>
        </w:rPr>
        <w:t>３．</w:t>
      </w:r>
      <w:r w:rsidRPr="0045355F">
        <w:rPr>
          <w:color w:val="000000" w:themeColor="text1"/>
        </w:rPr>
        <w:tab/>
        <w:t>車の運転</w:t>
      </w:r>
    </w:p>
    <w:p w14:paraId="468F48F5" w14:textId="5E178D70" w:rsidR="00C841FA" w:rsidRPr="009B5B6C" w:rsidRDefault="00C841FA" w:rsidP="009A2BFC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運転習慣・頻度</w:t>
      </w:r>
      <w:r w:rsidR="004B15FB">
        <w:rPr>
          <w:rFonts w:hint="eastAsia"/>
          <w:color w:val="0000FF"/>
        </w:rPr>
        <w:t xml:space="preserve"> 1-19</w:t>
      </w:r>
    </w:p>
    <w:p w14:paraId="01EEC56F" w14:textId="239A716C" w:rsidR="00C841FA" w:rsidRPr="009B5B6C" w:rsidRDefault="00C841FA" w:rsidP="009A2BFC">
      <w:pPr>
        <w:ind w:leftChars="135" w:left="283"/>
        <w:rPr>
          <w:color w:val="0000FF"/>
        </w:rPr>
      </w:pPr>
      <w:r w:rsidRPr="009B5B6C">
        <w:rPr>
          <w:color w:val="0000FF"/>
        </w:rPr>
        <w:t>(2)</w:t>
      </w:r>
      <w:r w:rsidRPr="009B5B6C">
        <w:rPr>
          <w:color w:val="0000FF"/>
        </w:rPr>
        <w:tab/>
        <w:t>運転しない理由</w:t>
      </w:r>
      <w:r w:rsidR="004B15FB">
        <w:rPr>
          <w:rFonts w:hint="eastAsia"/>
          <w:color w:val="0000FF"/>
        </w:rPr>
        <w:t xml:space="preserve"> 1-20</w:t>
      </w:r>
    </w:p>
    <w:p w14:paraId="4018F26A" w14:textId="197C8EFC" w:rsidR="00C841FA" w:rsidRPr="009B5B6C" w:rsidRDefault="00C841FA" w:rsidP="009A2BFC">
      <w:pPr>
        <w:ind w:leftChars="135" w:left="283"/>
        <w:rPr>
          <w:color w:val="0000FF"/>
        </w:rPr>
      </w:pPr>
      <w:r w:rsidRPr="009B5B6C">
        <w:rPr>
          <w:color w:val="0000FF"/>
        </w:rPr>
        <w:t>(3)</w:t>
      </w:r>
      <w:r w:rsidRPr="009B5B6C">
        <w:rPr>
          <w:color w:val="0000FF"/>
        </w:rPr>
        <w:tab/>
        <w:t>免許証の返納意向</w:t>
      </w:r>
      <w:r w:rsidR="004B15FB">
        <w:rPr>
          <w:rFonts w:hint="eastAsia"/>
          <w:color w:val="0000FF"/>
        </w:rPr>
        <w:t xml:space="preserve"> 1-21</w:t>
      </w:r>
    </w:p>
    <w:p w14:paraId="1818A41B" w14:textId="77777777" w:rsidR="009A2BFC" w:rsidRDefault="009A2BFC" w:rsidP="00C841FA"/>
    <w:p w14:paraId="045C50E4" w14:textId="77777777" w:rsidR="00C841FA" w:rsidRP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C841FA">
        <w:rPr>
          <w:rFonts w:hint="eastAsia"/>
          <w:color w:val="2E3681"/>
          <w:sz w:val="26"/>
          <w:szCs w:val="26"/>
        </w:rPr>
        <w:t>第</w:t>
      </w:r>
      <w:r w:rsidRPr="00C841FA">
        <w:rPr>
          <w:color w:val="2E3681"/>
          <w:sz w:val="26"/>
          <w:szCs w:val="26"/>
        </w:rPr>
        <w:t>II章　性格特性・生活行動・リスク意識・金融保険リテラシー</w:t>
      </w:r>
    </w:p>
    <w:p w14:paraId="6497ED54" w14:textId="77777777" w:rsidR="00C841FA" w:rsidRPr="0045355F" w:rsidRDefault="00C841FA" w:rsidP="00C841FA">
      <w:pPr>
        <w:rPr>
          <w:color w:val="000000" w:themeColor="text1"/>
        </w:rPr>
      </w:pPr>
      <w:r w:rsidRPr="0045355F">
        <w:rPr>
          <w:rFonts w:hint="eastAsia"/>
          <w:color w:val="000000" w:themeColor="text1"/>
        </w:rPr>
        <w:t>１．</w:t>
      </w:r>
      <w:r w:rsidRPr="0045355F">
        <w:rPr>
          <w:color w:val="000000" w:themeColor="text1"/>
        </w:rPr>
        <w:tab/>
        <w:t>自身の性格特性・生活行動</w:t>
      </w:r>
    </w:p>
    <w:p w14:paraId="337899B1" w14:textId="77777777" w:rsidR="00C841FA" w:rsidRDefault="00C841FA" w:rsidP="007C56EA">
      <w:pPr>
        <w:ind w:leftChars="135" w:left="283"/>
      </w:pPr>
      <w:r>
        <w:t>(1)</w:t>
      </w:r>
      <w:r>
        <w:tab/>
        <w:t>自身の性格特性</w:t>
      </w:r>
    </w:p>
    <w:p w14:paraId="34ACDD8A" w14:textId="374ED2C8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①活発で外交的</w:t>
      </w:r>
      <w:r w:rsidR="004B15FB">
        <w:rPr>
          <w:rFonts w:hint="eastAsia"/>
          <w:color w:val="0000FF"/>
        </w:rPr>
        <w:t xml:space="preserve"> 2-1</w:t>
      </w:r>
    </w:p>
    <w:p w14:paraId="66BBC07C" w14:textId="3FF3FFAB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②他人に不満をもち、もめ事を起こしやすい</w:t>
      </w:r>
      <w:r w:rsidR="004B15FB">
        <w:rPr>
          <w:rFonts w:hint="eastAsia"/>
          <w:color w:val="0000FF"/>
        </w:rPr>
        <w:t xml:space="preserve"> 2-2</w:t>
      </w:r>
    </w:p>
    <w:p w14:paraId="4BD44E95" w14:textId="52C4F6AC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③しっかりしていて、自分に厳しい</w:t>
      </w:r>
      <w:r w:rsidR="004B15FB">
        <w:rPr>
          <w:rFonts w:hint="eastAsia"/>
          <w:color w:val="0000FF"/>
        </w:rPr>
        <w:t xml:space="preserve"> 2-3</w:t>
      </w:r>
    </w:p>
    <w:p w14:paraId="2AD7756F" w14:textId="601C76F6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④心配性でうろたえやすい</w:t>
      </w:r>
      <w:r w:rsidR="004B15FB">
        <w:rPr>
          <w:rFonts w:hint="eastAsia"/>
          <w:color w:val="0000FF"/>
        </w:rPr>
        <w:t xml:space="preserve"> 2-4</w:t>
      </w:r>
    </w:p>
    <w:p w14:paraId="26C0EBDB" w14:textId="0F3A77D5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⑤新しいことが好きで、変わった考えをもつ</w:t>
      </w:r>
      <w:r w:rsidR="004B15FB">
        <w:rPr>
          <w:rFonts w:hint="eastAsia"/>
          <w:color w:val="0000FF"/>
        </w:rPr>
        <w:t xml:space="preserve"> 2-5</w:t>
      </w:r>
    </w:p>
    <w:p w14:paraId="522503CE" w14:textId="2616A2B0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lastRenderedPageBreak/>
        <w:t>⑥ひかえめで、おとなしい</w:t>
      </w:r>
      <w:r w:rsidR="004B15FB">
        <w:rPr>
          <w:rFonts w:hint="eastAsia"/>
          <w:color w:val="0000FF"/>
        </w:rPr>
        <w:t xml:space="preserve"> 2-6</w:t>
      </w:r>
    </w:p>
    <w:p w14:paraId="710FC81B" w14:textId="2FD01B51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⑦人に気をつかう、やさしい人間</w:t>
      </w:r>
      <w:r w:rsidR="004B15FB">
        <w:rPr>
          <w:rFonts w:hint="eastAsia"/>
          <w:color w:val="0000FF"/>
        </w:rPr>
        <w:t xml:space="preserve"> 2-7</w:t>
      </w:r>
    </w:p>
    <w:p w14:paraId="057C9E96" w14:textId="0633B21D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⑧だらしなく、うっかりしている</w:t>
      </w:r>
      <w:r w:rsidR="004B15FB">
        <w:rPr>
          <w:rFonts w:hint="eastAsia"/>
          <w:color w:val="0000FF"/>
        </w:rPr>
        <w:t xml:space="preserve"> 2-8</w:t>
      </w:r>
    </w:p>
    <w:p w14:paraId="18DC8DD4" w14:textId="6CA61B2B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⑨冷静で、気分が安定している</w:t>
      </w:r>
      <w:r w:rsidR="004B15FB">
        <w:rPr>
          <w:rFonts w:hint="eastAsia"/>
          <w:color w:val="0000FF"/>
        </w:rPr>
        <w:t xml:space="preserve"> 2-9</w:t>
      </w:r>
    </w:p>
    <w:p w14:paraId="6039AD5E" w14:textId="368E5AFC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⑩発想力に欠けた、平凡な人間</w:t>
      </w:r>
      <w:r w:rsidR="004B15FB">
        <w:rPr>
          <w:rFonts w:hint="eastAsia"/>
          <w:color w:val="0000FF"/>
        </w:rPr>
        <w:t xml:space="preserve"> 2-10</w:t>
      </w:r>
    </w:p>
    <w:p w14:paraId="1FBCE78F" w14:textId="6E07C286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(2)</w:t>
      </w:r>
      <w:r w:rsidRPr="009B5B6C">
        <w:rPr>
          <w:color w:val="0000FF"/>
        </w:rPr>
        <w:tab/>
        <w:t>過去の生活行動（夏休みの宿題の実施時期）</w:t>
      </w:r>
      <w:r w:rsidR="004B15FB">
        <w:rPr>
          <w:rFonts w:hint="eastAsia"/>
          <w:color w:val="0000FF"/>
        </w:rPr>
        <w:t>2-11</w:t>
      </w:r>
    </w:p>
    <w:p w14:paraId="2D0C2ED2" w14:textId="77777777" w:rsidR="00C841FA" w:rsidRDefault="00C841FA" w:rsidP="00C841FA">
      <w:r>
        <w:rPr>
          <w:rFonts w:hint="eastAsia"/>
        </w:rPr>
        <w:t>２．</w:t>
      </w:r>
      <w:r>
        <w:tab/>
        <w:t>リスク意識</w:t>
      </w:r>
    </w:p>
    <w:p w14:paraId="476CE7E9" w14:textId="70705A56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時間割引率</w:t>
      </w:r>
      <w:r w:rsidR="0025056A">
        <w:rPr>
          <w:rFonts w:hint="eastAsia"/>
          <w:color w:val="0000FF"/>
        </w:rPr>
        <w:t xml:space="preserve"> 2-12</w:t>
      </w:r>
    </w:p>
    <w:p w14:paraId="3809A345" w14:textId="2C8D4E31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(2)</w:t>
      </w:r>
      <w:r w:rsidRPr="009B5B6C">
        <w:rPr>
          <w:color w:val="0000FF"/>
        </w:rPr>
        <w:tab/>
        <w:t>リスク回避性</w:t>
      </w:r>
      <w:r w:rsidR="0025056A">
        <w:rPr>
          <w:rFonts w:hint="eastAsia"/>
          <w:color w:val="0000FF"/>
        </w:rPr>
        <w:t xml:space="preserve"> 2-13</w:t>
      </w:r>
    </w:p>
    <w:p w14:paraId="64C96ECC" w14:textId="39F774FB" w:rsidR="00C841FA" w:rsidRPr="009B5B6C" w:rsidRDefault="00B104DB" w:rsidP="007C56EA">
      <w:pPr>
        <w:ind w:leftChars="135" w:left="283"/>
        <w:rPr>
          <w:color w:val="0000FF"/>
        </w:rPr>
      </w:pPr>
      <w:ins w:id="1" w:author="坂本 梓" w:date="2021-06-02T11:40:00Z">
        <w:del w:id="2" w:author="白倉 隆之介" w:date="2021-06-02T12:32:00Z">
          <w:r w:rsidDel="00FD2B9A">
            <w:rPr>
              <w:noProof/>
              <w:color w:val="0000FF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3756928" wp14:editId="654F8777">
                    <wp:simplePos x="0" y="0"/>
                    <wp:positionH relativeFrom="column">
                      <wp:posOffset>914399</wp:posOffset>
                    </wp:positionH>
                    <wp:positionV relativeFrom="paragraph">
                      <wp:posOffset>38100</wp:posOffset>
                    </wp:positionV>
                    <wp:extent cx="3476625" cy="590550"/>
                    <wp:effectExtent l="228600" t="0" r="28575" b="476250"/>
                    <wp:wrapNone/>
                    <wp:docPr id="1" name="テキスト ボックス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476625" cy="590550"/>
                            </a:xfrm>
                            <a:prstGeom prst="wedgeRectCallout">
                              <a:avLst>
                                <a:gd name="adj1" fmla="val -56449"/>
                                <a:gd name="adj2" fmla="val 125403"/>
                              </a:avLst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9ADF1D0" w14:textId="1F33098A" w:rsidR="00B104DB" w:rsidRDefault="00B104DB">
                                <w:pPr>
                                  <w:rPr>
                                    <w:ins w:id="3" w:author="坂本 梓" w:date="2021-06-02T11:40:00Z"/>
                                  </w:rPr>
                                </w:pPr>
                                <w:ins w:id="4" w:author="坂本 梓" w:date="2021-06-02T11:40:00Z">
                                  <w:r>
                                    <w:rPr>
                                      <w:rFonts w:hint="eastAsia"/>
                                    </w:rPr>
                                    <w:t>3.（2）</w:t>
                                  </w:r>
                                  <w:r>
                                    <w:t>利息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計算</w:t>
                                  </w:r>
                                </w:ins>
                              </w:p>
                              <w:p w14:paraId="0401A317" w14:textId="6D7DF8EA" w:rsidR="00B104DB" w:rsidRDefault="00B104DB">
                                <w:ins w:id="5" w:author="坂本 梓" w:date="2021-06-02T11:40:00Z">
                                  <w:r>
                                    <w:rPr>
                                      <w:rFonts w:hint="eastAsia"/>
                                    </w:rPr>
                                    <w:t>青字</w:t>
                                  </w:r>
                                  <w:r>
                                    <w:t>⇒黒字に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修正</w:t>
                                  </w:r>
                                </w:ins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3756928"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テキスト ボックス 1" o:spid="_x0000_s1026" type="#_x0000_t61" style="position:absolute;left:0;text-align:left;margin-left:1in;margin-top:3pt;width:273.75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" adj="-1393,37887" fillcolor="white [3201]" strokeweight=".5pt">
                    <v:textbox>
                      <w:txbxContent>
                        <w:p w14:paraId="19ADF1D0" w14:textId="1F33098A" w:rsidR="00B104DB" w:rsidRDefault="00B104DB">
                          <w:pPr>
                            <w:rPr>
                              <w:ins w:id="6" w:author="坂本 梓" w:date="2021-06-02T11:40:00Z"/>
                            </w:rPr>
                          </w:pPr>
                          <w:ins w:id="7" w:author="坂本 梓" w:date="2021-06-02T11:40:00Z">
                            <w:r>
                              <w:rPr>
                                <w:rFonts w:hint="eastAsia"/>
                              </w:rPr>
                              <w:t>3.（2）</w:t>
                            </w:r>
                            <w:r>
                              <w:t>利息</w:t>
                            </w:r>
                            <w:r>
                              <w:rPr>
                                <w:rFonts w:hint="eastAsia"/>
                              </w:rPr>
                              <w:t>計算</w:t>
                            </w:r>
                          </w:ins>
                        </w:p>
                        <w:p w14:paraId="0401A317" w14:textId="6D7DF8EA" w:rsidR="00B104DB" w:rsidRDefault="00B104DB">
                          <w:ins w:id="8" w:author="坂本 梓" w:date="2021-06-02T11:40:00Z">
                            <w:r>
                              <w:rPr>
                                <w:rFonts w:hint="eastAsia"/>
                              </w:rPr>
                              <w:t>青字</w:t>
                            </w:r>
                            <w:r>
                              <w:t>⇒黒字に</w:t>
                            </w:r>
                            <w:r>
                              <w:rPr>
                                <w:rFonts w:hint="eastAsia"/>
                              </w:rPr>
                              <w:t>修正</w:t>
                            </w:r>
                          </w:ins>
                        </w:p>
                      </w:txbxContent>
                    </v:textbox>
                  </v:shape>
                </w:pict>
              </mc:Fallback>
            </mc:AlternateContent>
          </w:r>
        </w:del>
      </w:ins>
      <w:r w:rsidR="00C841FA" w:rsidRPr="009B5B6C">
        <w:rPr>
          <w:color w:val="0000FF"/>
        </w:rPr>
        <w:t>(3)</w:t>
      </w:r>
      <w:r w:rsidR="00C841FA" w:rsidRPr="009B5B6C">
        <w:rPr>
          <w:color w:val="0000FF"/>
        </w:rPr>
        <w:tab/>
        <w:t>損失回避性</w:t>
      </w:r>
      <w:r w:rsidR="0025056A">
        <w:rPr>
          <w:rFonts w:hint="eastAsia"/>
          <w:color w:val="0000FF"/>
        </w:rPr>
        <w:t xml:space="preserve"> 2-14</w:t>
      </w:r>
    </w:p>
    <w:p w14:paraId="1EAC750F" w14:textId="223BAF5C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(4)</w:t>
      </w:r>
      <w:r w:rsidRPr="009B5B6C">
        <w:rPr>
          <w:color w:val="0000FF"/>
        </w:rPr>
        <w:tab/>
        <w:t>リスク意識</w:t>
      </w:r>
      <w:r w:rsidR="0025056A">
        <w:rPr>
          <w:rFonts w:hint="eastAsia"/>
          <w:color w:val="0000FF"/>
        </w:rPr>
        <w:t xml:space="preserve"> 2-15</w:t>
      </w:r>
    </w:p>
    <w:p w14:paraId="591377F8" w14:textId="77777777" w:rsidR="00C841FA" w:rsidRDefault="00C841FA" w:rsidP="00C841FA">
      <w:r>
        <w:rPr>
          <w:rFonts w:hint="eastAsia"/>
        </w:rPr>
        <w:t>３．</w:t>
      </w:r>
      <w:r>
        <w:tab/>
        <w:t>金融・保険リテラシー</w:t>
      </w:r>
    </w:p>
    <w:p w14:paraId="5AEE55C9" w14:textId="665A6B03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金融・保険に関する知識への自信</w:t>
      </w:r>
      <w:r w:rsidR="0025056A">
        <w:rPr>
          <w:rFonts w:hint="eastAsia"/>
          <w:color w:val="0000FF"/>
        </w:rPr>
        <w:t xml:space="preserve"> 2-16</w:t>
      </w:r>
    </w:p>
    <w:p w14:paraId="045DE10E" w14:textId="5D573189" w:rsidR="00C841FA" w:rsidRPr="00784F51" w:rsidRDefault="00C841FA" w:rsidP="007C56EA">
      <w:pPr>
        <w:ind w:leftChars="135" w:left="283"/>
        <w:rPr>
          <w:color w:val="000000" w:themeColor="text1"/>
        </w:rPr>
      </w:pPr>
      <w:r w:rsidRPr="00FD2B9A">
        <w:rPr>
          <w:color w:val="000000" w:themeColor="text1"/>
          <w:rPrChange w:id="6" w:author="白倉 隆之介" w:date="2021-06-02T12:32:00Z">
            <w:rPr>
              <w:color w:val="000000" w:themeColor="text1"/>
              <w:highlight w:val="yellow"/>
            </w:rPr>
          </w:rPrChange>
        </w:rPr>
        <w:t>(2)</w:t>
      </w:r>
      <w:r w:rsidRPr="00FD2B9A">
        <w:rPr>
          <w:color w:val="000000" w:themeColor="text1"/>
          <w:rPrChange w:id="7" w:author="白倉 隆之介" w:date="2021-06-02T12:32:00Z">
            <w:rPr>
              <w:color w:val="000000" w:themeColor="text1"/>
              <w:highlight w:val="yellow"/>
            </w:rPr>
          </w:rPrChange>
        </w:rPr>
        <w:tab/>
        <w:t>利息計算</w:t>
      </w:r>
      <w:r w:rsidR="0025056A" w:rsidRPr="00784F51">
        <w:rPr>
          <w:rFonts w:hint="eastAsia"/>
          <w:color w:val="000000" w:themeColor="text1"/>
        </w:rPr>
        <w:t xml:space="preserve"> </w:t>
      </w:r>
    </w:p>
    <w:p w14:paraId="763F508D" w14:textId="5DFA0BB1" w:rsidR="009B61B5" w:rsidRDefault="009B61B5" w:rsidP="009B61B5">
      <w:pPr>
        <w:ind w:leftChars="270" w:left="567"/>
        <w:rPr>
          <w:color w:val="0000FF"/>
        </w:rPr>
      </w:pPr>
      <w:r>
        <w:rPr>
          <w:rFonts w:hint="eastAsia"/>
          <w:color w:val="0000FF"/>
        </w:rPr>
        <w:t>①利息計算１</w:t>
      </w:r>
      <w:r w:rsidR="0025056A">
        <w:rPr>
          <w:rFonts w:hint="eastAsia"/>
          <w:color w:val="0000FF"/>
        </w:rPr>
        <w:t xml:space="preserve"> 2-17</w:t>
      </w:r>
    </w:p>
    <w:p w14:paraId="086A8117" w14:textId="2C8D278E" w:rsidR="009B61B5" w:rsidRPr="009B5B6C" w:rsidRDefault="009B61B5" w:rsidP="009B61B5">
      <w:pPr>
        <w:ind w:leftChars="270" w:left="567"/>
        <w:rPr>
          <w:color w:val="0000FF"/>
        </w:rPr>
      </w:pPr>
      <w:r>
        <w:rPr>
          <w:rFonts w:hint="eastAsia"/>
          <w:color w:val="0000FF"/>
        </w:rPr>
        <w:t>②利息計算２</w:t>
      </w:r>
      <w:r w:rsidR="0025056A">
        <w:rPr>
          <w:rFonts w:hint="eastAsia"/>
          <w:color w:val="0000FF"/>
        </w:rPr>
        <w:t xml:space="preserve"> 2-18</w:t>
      </w:r>
    </w:p>
    <w:p w14:paraId="208F922E" w14:textId="77777777" w:rsidR="00C841FA" w:rsidRDefault="00C841FA" w:rsidP="007C56EA">
      <w:pPr>
        <w:ind w:leftChars="135" w:left="283"/>
      </w:pPr>
      <w:r>
        <w:t>(3)</w:t>
      </w:r>
      <w:r>
        <w:tab/>
        <w:t>金融・保険に関する知識量</w:t>
      </w:r>
    </w:p>
    <w:p w14:paraId="3EE7BC1D" w14:textId="1895AE9A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①定期保険と満期保険金</w:t>
      </w:r>
      <w:r w:rsidR="0025056A">
        <w:rPr>
          <w:rFonts w:hint="eastAsia"/>
          <w:color w:val="0000FF"/>
        </w:rPr>
        <w:t xml:space="preserve"> 2-19</w:t>
      </w:r>
    </w:p>
    <w:p w14:paraId="5B28705C" w14:textId="1778F5A4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②株式分散投資</w:t>
      </w:r>
      <w:r w:rsidR="0025056A">
        <w:rPr>
          <w:rFonts w:hint="eastAsia"/>
          <w:color w:val="0000FF"/>
        </w:rPr>
        <w:t xml:space="preserve"> 2-20</w:t>
      </w:r>
    </w:p>
    <w:p w14:paraId="396B72BB" w14:textId="5CF86A64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③収益と安全性の関係</w:t>
      </w:r>
      <w:r w:rsidR="0025056A">
        <w:rPr>
          <w:rFonts w:hint="eastAsia"/>
          <w:color w:val="0000FF"/>
        </w:rPr>
        <w:t xml:space="preserve"> 2-21</w:t>
      </w:r>
    </w:p>
    <w:p w14:paraId="6A1D4CB1" w14:textId="39A0B29E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④男女別保険料率</w:t>
      </w:r>
      <w:r w:rsidR="0025056A">
        <w:rPr>
          <w:rFonts w:hint="eastAsia"/>
          <w:color w:val="0000FF"/>
        </w:rPr>
        <w:t>2-22</w:t>
      </w:r>
    </w:p>
    <w:p w14:paraId="01141D90" w14:textId="2B80C241" w:rsidR="007C56EA" w:rsidRPr="009B5B6C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⑤固定金利か変動金利か（金利低下時）</w:t>
      </w:r>
      <w:r w:rsidR="0025056A">
        <w:rPr>
          <w:rFonts w:hint="eastAsia"/>
          <w:color w:val="0000FF"/>
        </w:rPr>
        <w:t>2-23</w:t>
      </w:r>
    </w:p>
    <w:p w14:paraId="7BBEC911" w14:textId="5DB82949" w:rsidR="007C56EA" w:rsidRDefault="007C56E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⑥物価と金利</w:t>
      </w:r>
      <w:r w:rsidR="0025056A">
        <w:rPr>
          <w:rFonts w:hint="eastAsia"/>
          <w:color w:val="0000FF"/>
        </w:rPr>
        <w:t xml:space="preserve"> 2-24</w:t>
      </w:r>
    </w:p>
    <w:p w14:paraId="2BBCF563" w14:textId="0955CBF1" w:rsidR="00D02E06" w:rsidRPr="00504856" w:rsidRDefault="00D02E06" w:rsidP="007C56EA">
      <w:pPr>
        <w:ind w:leftChars="270" w:left="567"/>
        <w:rPr>
          <w:color w:val="0000FF"/>
        </w:rPr>
      </w:pPr>
      <w:r>
        <w:rPr>
          <w:rFonts w:hint="eastAsia"/>
          <w:color w:val="0000FF"/>
        </w:rPr>
        <w:t>⑦</w:t>
      </w:r>
      <w:r w:rsidR="009B61B5">
        <w:rPr>
          <w:rFonts w:hint="eastAsia"/>
          <w:color w:val="0000FF"/>
        </w:rPr>
        <w:t>金融・保険に関する知識量（３区分）</w:t>
      </w:r>
      <w:r w:rsidR="0025056A">
        <w:rPr>
          <w:rFonts w:hint="eastAsia"/>
          <w:color w:val="0000FF"/>
        </w:rPr>
        <w:t>2-25</w:t>
      </w:r>
    </w:p>
    <w:p w14:paraId="392D0E5A" w14:textId="77777777" w:rsidR="007C56EA" w:rsidRDefault="007C56EA" w:rsidP="007C56EA">
      <w:pPr>
        <w:ind w:leftChars="135" w:left="283"/>
      </w:pPr>
    </w:p>
    <w:p w14:paraId="108C669E" w14:textId="77777777" w:rsidR="00C841FA" w:rsidRDefault="00C841FA" w:rsidP="00C841FA">
      <w:r>
        <w:rPr>
          <w:rFonts w:hint="eastAsia"/>
        </w:rPr>
        <w:t>４．</w:t>
      </w:r>
      <w:r>
        <w:tab/>
        <w:t>特殊詐欺への対応</w:t>
      </w:r>
    </w:p>
    <w:p w14:paraId="75497FA8" w14:textId="5D467FD3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特殊詐欺の経験</w:t>
      </w:r>
      <w:r w:rsidR="0025056A">
        <w:rPr>
          <w:rFonts w:hint="eastAsia"/>
          <w:color w:val="0000FF"/>
        </w:rPr>
        <w:t xml:space="preserve"> 2-26</w:t>
      </w:r>
    </w:p>
    <w:p w14:paraId="1FB33C15" w14:textId="4E3445C1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(2)</w:t>
      </w:r>
      <w:r w:rsidRPr="009B5B6C">
        <w:rPr>
          <w:color w:val="0000FF"/>
        </w:rPr>
        <w:tab/>
        <w:t>電話がかかった時の対応</w:t>
      </w:r>
      <w:r w:rsidR="0025056A">
        <w:rPr>
          <w:rFonts w:hint="eastAsia"/>
          <w:color w:val="0000FF"/>
        </w:rPr>
        <w:t xml:space="preserve"> 2-27</w:t>
      </w:r>
    </w:p>
    <w:p w14:paraId="3A14A268" w14:textId="6B266612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(3)</w:t>
      </w:r>
      <w:r w:rsidRPr="009B5B6C">
        <w:rPr>
          <w:color w:val="0000FF"/>
        </w:rPr>
        <w:tab/>
        <w:t>特殊詐欺被害を防ぐための行動</w:t>
      </w:r>
      <w:r w:rsidR="0025056A">
        <w:rPr>
          <w:rFonts w:hint="eastAsia"/>
          <w:color w:val="0000FF"/>
        </w:rPr>
        <w:t xml:space="preserve"> 2-28</w:t>
      </w:r>
    </w:p>
    <w:p w14:paraId="44A75323" w14:textId="5DECD1AE" w:rsidR="003426DE" w:rsidRDefault="003426DE">
      <w:pPr>
        <w:widowControl/>
        <w:jc w:val="left"/>
      </w:pPr>
      <w:r>
        <w:br w:type="page"/>
      </w:r>
    </w:p>
    <w:p w14:paraId="6134E97C" w14:textId="77777777" w:rsidR="00C841FA" w:rsidRDefault="00C841FA" w:rsidP="007C56EA">
      <w:pPr>
        <w:ind w:leftChars="135" w:left="283"/>
      </w:pPr>
    </w:p>
    <w:p w14:paraId="622D3A02" w14:textId="77777777" w:rsidR="00C841FA" w:rsidRP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C841FA">
        <w:rPr>
          <w:rFonts w:hint="eastAsia"/>
          <w:color w:val="2E3681"/>
          <w:sz w:val="26"/>
          <w:szCs w:val="26"/>
        </w:rPr>
        <w:t>第</w:t>
      </w:r>
      <w:r w:rsidRPr="00C841FA">
        <w:rPr>
          <w:color w:val="2E3681"/>
          <w:sz w:val="26"/>
          <w:szCs w:val="26"/>
        </w:rPr>
        <w:t>III章　家族・人とのつながり</w:t>
      </w:r>
    </w:p>
    <w:p w14:paraId="7C1745D3" w14:textId="2B490C76" w:rsidR="00C841FA" w:rsidRPr="009B5B6C" w:rsidRDefault="00B104DB" w:rsidP="00C841FA">
      <w:pPr>
        <w:rPr>
          <w:color w:val="0000FF"/>
        </w:rPr>
      </w:pPr>
      <w:ins w:id="8" w:author="坂本 梓" w:date="2021-06-02T11:41:00Z">
        <w:del w:id="9" w:author="白倉 隆之介" w:date="2021-06-02T12:32:00Z">
          <w:r w:rsidDel="00FD2B9A">
            <w:rPr>
              <w:noProof/>
              <w:color w:val="0000FF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7DD76F5" wp14:editId="59FF386F">
                    <wp:simplePos x="0" y="0"/>
                    <wp:positionH relativeFrom="column">
                      <wp:posOffset>2276475</wp:posOffset>
                    </wp:positionH>
                    <wp:positionV relativeFrom="paragraph">
                      <wp:posOffset>85725</wp:posOffset>
                    </wp:positionV>
                    <wp:extent cx="3476625" cy="819150"/>
                    <wp:effectExtent l="704850" t="0" r="28575" b="19050"/>
                    <wp:wrapNone/>
                    <wp:docPr id="2" name="テキスト ボックス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476625" cy="819150"/>
                            </a:xfrm>
                            <a:prstGeom prst="wedgeRectCallout">
                              <a:avLst>
                                <a:gd name="adj1" fmla="val -69874"/>
                                <a:gd name="adj2" fmla="val 36281"/>
                              </a:avLst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D71441E" w14:textId="633A67B6" w:rsidR="00B104DB" w:rsidRDefault="00B104DB">
                                <w:pPr>
                                  <w:rPr>
                                    <w:ins w:id="10" w:author="坂本 梓" w:date="2021-06-02T11:41:00Z"/>
                                  </w:rPr>
                                </w:pPr>
                                <w:ins w:id="11" w:author="坂本 梓" w:date="2021-06-02T11:41:00Z"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ins>
                                <w:ins w:id="12" w:author="坂本 梓" w:date="2021-06-02T11:40:00Z"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</w:ins>
                                <w:ins w:id="13" w:author="坂本 梓" w:date="2021-06-02T11:41:00Z">
                                  <w:r>
                                    <w:rPr>
                                      <w:rFonts w:hint="eastAsia"/>
                                    </w:rPr>
                                    <w:t>未既婚</w:t>
                                  </w:r>
                                  <w:r>
                                    <w:t>から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3-2のリンク</w:t>
                                  </w:r>
                                  <w: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トル</w:t>
                                  </w:r>
                                  <w:r>
                                    <w:t>。</w:t>
                                  </w:r>
                                </w:ins>
                              </w:p>
                              <w:p w14:paraId="52A98A95" w14:textId="0BD2CE46" w:rsidR="00B104DB" w:rsidRPr="00B104DB" w:rsidRDefault="00B104DB">
                                <w:ins w:id="14" w:author="坂本 梓" w:date="2021-06-02T11:41:00Z">
                                  <w:r>
                                    <w:t>2.（1）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を①</w:t>
                                  </w:r>
                                  <w:r>
                                    <w:t>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②</w:t>
                                  </w:r>
                                  <w: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分けて</w:t>
                                  </w:r>
                                  <w: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それぞれリンク</w:t>
                                  </w:r>
                                  <w:r>
                                    <w:t>させるように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変更</w:t>
                                  </w:r>
                                  <w:r>
                                    <w:t>。</w:t>
                                  </w:r>
                                </w:ins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DD76F5" id="テキスト ボックス 2" o:spid="_x0000_s1027" type="#_x0000_t61" style="position:absolute;left:0;text-align:left;margin-left:179.25pt;margin-top:6.75pt;width:273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" adj="-4293,18637" fillcolor="white [3201]" strokeweight=".5pt">
                    <v:textbox>
                      <w:txbxContent>
                        <w:p w14:paraId="0D71441E" w14:textId="633A67B6" w:rsidR="00B104DB" w:rsidRDefault="00B104DB">
                          <w:pPr>
                            <w:rPr>
                              <w:ins w:id="18" w:author="坂本 梓" w:date="2021-06-02T11:41:00Z"/>
                            </w:rPr>
                          </w:pPr>
                          <w:ins w:id="19" w:author="坂本 梓" w:date="2021-06-02T11:41:00Z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ins>
                          <w:ins w:id="20" w:author="坂本 梓" w:date="2021-06-02T11:40:00Z">
                            <w:r>
                              <w:rPr>
                                <w:rFonts w:hint="eastAsia"/>
                              </w:rPr>
                              <w:t>.</w:t>
                            </w:r>
                          </w:ins>
                          <w:ins w:id="21" w:author="坂本 梓" w:date="2021-06-02T11:41:00Z">
                            <w:r>
                              <w:rPr>
                                <w:rFonts w:hint="eastAsia"/>
                              </w:rPr>
                              <w:t>未既婚</w:t>
                            </w:r>
                            <w:r>
                              <w:t>から</w:t>
                            </w:r>
                            <w:r>
                              <w:rPr>
                                <w:rFonts w:hint="eastAsia"/>
                              </w:rPr>
                              <w:t>3-2のリンク</w:t>
                            </w:r>
                            <w: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トル</w:t>
                            </w:r>
                            <w:r>
                              <w:t>。</w:t>
                            </w:r>
                          </w:ins>
                        </w:p>
                        <w:p w14:paraId="52A98A95" w14:textId="0BD2CE46" w:rsidR="00B104DB" w:rsidRPr="00B104DB" w:rsidRDefault="00B104DB">
                          <w:ins w:id="22" w:author="坂本 梓" w:date="2021-06-02T11:41:00Z">
                            <w:r>
                              <w:t>2.（1）</w:t>
                            </w:r>
                            <w:r>
                              <w:rPr>
                                <w:rFonts w:hint="eastAsia"/>
                              </w:rPr>
                              <w:t>を①</w:t>
                            </w:r>
                            <w:r>
                              <w:t>と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に</w:t>
                            </w:r>
                            <w:r>
                              <w:rPr>
                                <w:rFonts w:hint="eastAsia"/>
                              </w:rPr>
                              <w:t>分けて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それぞれリンク</w:t>
                            </w:r>
                            <w:r>
                              <w:t>させるように</w:t>
                            </w:r>
                            <w:r>
                              <w:rPr>
                                <w:rFonts w:hint="eastAsia"/>
                              </w:rPr>
                              <w:t>変更</w:t>
                            </w:r>
                            <w:r>
                              <w:t>。</w:t>
                            </w:r>
                          </w:ins>
                        </w:p>
                      </w:txbxContent>
                    </v:textbox>
                  </v:shape>
                </w:pict>
              </mc:Fallback>
            </mc:AlternateContent>
          </w:r>
        </w:del>
      </w:ins>
      <w:r w:rsidR="00C841FA" w:rsidRPr="009B5B6C">
        <w:rPr>
          <w:rFonts w:hint="eastAsia"/>
          <w:color w:val="0000FF"/>
        </w:rPr>
        <w:t>１．</w:t>
      </w:r>
      <w:r w:rsidR="00C841FA" w:rsidRPr="009B5B6C">
        <w:rPr>
          <w:color w:val="0000FF"/>
        </w:rPr>
        <w:tab/>
        <w:t>未既婚</w:t>
      </w:r>
      <w:r w:rsidR="0025056A">
        <w:rPr>
          <w:rFonts w:hint="eastAsia"/>
          <w:color w:val="0000FF"/>
        </w:rPr>
        <w:t xml:space="preserve"> 3-1</w:t>
      </w:r>
      <w:del w:id="15" w:author="坂本 梓" w:date="2021-06-02T11:39:00Z">
        <w:r w:rsidR="0025056A" w:rsidDel="00B104DB">
          <w:rPr>
            <w:color w:val="0000FF"/>
          </w:rPr>
          <w:delText>,3-2</w:delText>
        </w:r>
      </w:del>
    </w:p>
    <w:p w14:paraId="23DEAD76" w14:textId="1870B5D0" w:rsidR="00C841FA" w:rsidRPr="0045355F" w:rsidRDefault="00C841FA" w:rsidP="00C841FA">
      <w:pPr>
        <w:rPr>
          <w:color w:val="000000" w:themeColor="text1"/>
        </w:rPr>
      </w:pPr>
      <w:r w:rsidRPr="0045355F">
        <w:rPr>
          <w:rFonts w:hint="eastAsia"/>
          <w:color w:val="000000" w:themeColor="text1"/>
        </w:rPr>
        <w:t>２．</w:t>
      </w:r>
      <w:r w:rsidRPr="0045355F">
        <w:rPr>
          <w:color w:val="000000" w:themeColor="text1"/>
        </w:rPr>
        <w:tab/>
        <w:t>家族とのつながり</w:t>
      </w:r>
    </w:p>
    <w:p w14:paraId="30B13A72" w14:textId="05670B62" w:rsidR="00C841FA" w:rsidRPr="00B104DB" w:rsidRDefault="00C841FA" w:rsidP="007C56EA">
      <w:pPr>
        <w:ind w:leftChars="135" w:left="283"/>
        <w:rPr>
          <w:ins w:id="16" w:author="坂本 梓" w:date="2021-06-02T11:39:00Z"/>
          <w:color w:val="000000" w:themeColor="text1"/>
          <w:rPrChange w:id="17" w:author="坂本 梓" w:date="2021-06-02T11:40:00Z">
            <w:rPr>
              <w:ins w:id="18" w:author="坂本 梓" w:date="2021-06-02T11:39:00Z"/>
              <w:color w:val="0000FF"/>
            </w:rPr>
          </w:rPrChange>
        </w:rPr>
      </w:pPr>
      <w:r w:rsidRPr="00B104DB">
        <w:rPr>
          <w:color w:val="000000" w:themeColor="text1"/>
          <w:rPrChange w:id="19" w:author="坂本 梓" w:date="2021-06-02T11:40:00Z">
            <w:rPr>
              <w:color w:val="0000FF"/>
            </w:rPr>
          </w:rPrChange>
        </w:rPr>
        <w:t>(1)</w:t>
      </w:r>
      <w:r w:rsidRPr="00B104DB">
        <w:rPr>
          <w:color w:val="000000" w:themeColor="text1"/>
          <w:rPrChange w:id="20" w:author="坂本 梓" w:date="2021-06-02T11:40:00Z">
            <w:rPr>
              <w:color w:val="0000FF"/>
            </w:rPr>
          </w:rPrChange>
        </w:rPr>
        <w:tab/>
        <w:t>家族形態</w:t>
      </w:r>
      <w:del w:id="21" w:author="坂本 梓" w:date="2021-06-02T11:39:00Z">
        <w:r w:rsidR="0025056A" w:rsidRPr="00B104DB" w:rsidDel="00B104DB">
          <w:rPr>
            <w:color w:val="000000" w:themeColor="text1"/>
            <w:rPrChange w:id="22" w:author="坂本 梓" w:date="2021-06-02T11:40:00Z">
              <w:rPr>
                <w:color w:val="0000FF"/>
              </w:rPr>
            </w:rPrChange>
          </w:rPr>
          <w:delText xml:space="preserve"> 3-3</w:delText>
        </w:r>
      </w:del>
    </w:p>
    <w:p w14:paraId="35844C75" w14:textId="6BAFC87D" w:rsidR="00B104DB" w:rsidRDefault="00B104DB">
      <w:pPr>
        <w:ind w:leftChars="270" w:left="567"/>
        <w:rPr>
          <w:ins w:id="23" w:author="坂本 梓" w:date="2021-06-02T11:39:00Z"/>
          <w:color w:val="0000FF"/>
        </w:rPr>
        <w:pPrChange w:id="24" w:author="坂本 梓" w:date="2021-06-02T11:39:00Z">
          <w:pPr>
            <w:ind w:leftChars="135" w:left="283"/>
          </w:pPr>
        </w:pPrChange>
      </w:pPr>
      <w:ins w:id="25" w:author="坂本 梓" w:date="2021-06-02T11:39:00Z">
        <w:r>
          <w:rPr>
            <w:rFonts w:hint="eastAsia"/>
            <w:color w:val="0000FF"/>
          </w:rPr>
          <w:t>①同居家族</w:t>
        </w:r>
        <w:r>
          <w:rPr>
            <w:color w:val="0000FF"/>
          </w:rPr>
          <w:t>3-2</w:t>
        </w:r>
      </w:ins>
    </w:p>
    <w:p w14:paraId="44E0E6E4" w14:textId="7C29CE00" w:rsidR="00B104DB" w:rsidRPr="009B5B6C" w:rsidRDefault="00B104DB">
      <w:pPr>
        <w:ind w:leftChars="270" w:left="567"/>
        <w:rPr>
          <w:color w:val="0000FF"/>
        </w:rPr>
        <w:pPrChange w:id="26" w:author="坂本 梓" w:date="2021-06-02T11:39:00Z">
          <w:pPr>
            <w:ind w:leftChars="135" w:left="283"/>
          </w:pPr>
        </w:pPrChange>
      </w:pPr>
      <w:ins w:id="27" w:author="坂本 梓" w:date="2021-06-02T11:39:00Z">
        <w:r>
          <w:rPr>
            <w:rFonts w:hint="eastAsia"/>
            <w:color w:val="0000FF"/>
          </w:rPr>
          <w:t>②家族形態3-3</w:t>
        </w:r>
      </w:ins>
    </w:p>
    <w:p w14:paraId="1A1BF232" w14:textId="77777777" w:rsidR="00C841FA" w:rsidRDefault="00C841FA" w:rsidP="007C56EA">
      <w:pPr>
        <w:ind w:leftChars="135" w:left="283"/>
      </w:pPr>
      <w:r>
        <w:t>(2)</w:t>
      </w:r>
      <w:r>
        <w:tab/>
        <w:t>家族および付き合いのある親族</w:t>
      </w:r>
    </w:p>
    <w:p w14:paraId="3D272648" w14:textId="018CE023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①</w:t>
      </w:r>
      <w:r w:rsidRPr="009B5B6C">
        <w:rPr>
          <w:color w:val="0000FF"/>
        </w:rPr>
        <w:tab/>
        <w:t>家族および付き合いのある親族</w:t>
      </w:r>
      <w:r w:rsidR="0025056A">
        <w:rPr>
          <w:rFonts w:hint="eastAsia"/>
          <w:color w:val="0000FF"/>
        </w:rPr>
        <w:t xml:space="preserve"> 3-4</w:t>
      </w:r>
    </w:p>
    <w:p w14:paraId="21F461E3" w14:textId="7898E6CD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②</w:t>
      </w:r>
      <w:r w:rsidRPr="009B5B6C">
        <w:rPr>
          <w:color w:val="0000FF"/>
        </w:rPr>
        <w:tab/>
        <w:t>同居家族以外の家族および付き合いのある親族</w:t>
      </w:r>
      <w:r w:rsidR="0025056A">
        <w:rPr>
          <w:rFonts w:hint="eastAsia"/>
          <w:color w:val="0000FF"/>
        </w:rPr>
        <w:t xml:space="preserve"> 3-5</w:t>
      </w:r>
    </w:p>
    <w:p w14:paraId="375C111D" w14:textId="2991C7C2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(3)</w:t>
      </w:r>
      <w:r w:rsidRPr="009B5B6C">
        <w:rPr>
          <w:color w:val="0000FF"/>
        </w:rPr>
        <w:tab/>
        <w:t>社会貢献活動の実施状況と実施意向</w:t>
      </w:r>
      <w:r w:rsidR="0025056A">
        <w:rPr>
          <w:rFonts w:hint="eastAsia"/>
          <w:color w:val="0000FF"/>
        </w:rPr>
        <w:t xml:space="preserve"> 3-6</w:t>
      </w:r>
    </w:p>
    <w:p w14:paraId="62096298" w14:textId="77777777" w:rsidR="00C841FA" w:rsidRDefault="00C841FA" w:rsidP="007C56EA">
      <w:pPr>
        <w:ind w:leftChars="135" w:left="283"/>
      </w:pPr>
      <w:r>
        <w:t>(4)</w:t>
      </w:r>
      <w:r>
        <w:tab/>
        <w:t>相続・財産管理</w:t>
      </w:r>
    </w:p>
    <w:p w14:paraId="1D1851FD" w14:textId="15E43A13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①</w:t>
      </w:r>
      <w:r w:rsidRPr="009B5B6C">
        <w:rPr>
          <w:color w:val="0000FF"/>
        </w:rPr>
        <w:tab/>
        <w:t>相続準備の有無</w:t>
      </w:r>
      <w:r w:rsidR="0025056A">
        <w:rPr>
          <w:rFonts w:hint="eastAsia"/>
          <w:color w:val="0000FF"/>
        </w:rPr>
        <w:t xml:space="preserve"> </w:t>
      </w:r>
      <w:r w:rsidR="0025056A">
        <w:rPr>
          <w:color w:val="0000FF"/>
        </w:rPr>
        <w:t>3-7</w:t>
      </w:r>
    </w:p>
    <w:p w14:paraId="490E188C" w14:textId="16804867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②</w:t>
      </w:r>
      <w:r w:rsidRPr="009B5B6C">
        <w:rPr>
          <w:color w:val="0000FF"/>
        </w:rPr>
        <w:tab/>
        <w:t>判断能力低下時への準備の有無</w:t>
      </w:r>
      <w:r w:rsidR="0025056A">
        <w:rPr>
          <w:rFonts w:hint="eastAsia"/>
          <w:color w:val="0000FF"/>
        </w:rPr>
        <w:t xml:space="preserve"> 3-8</w:t>
      </w:r>
    </w:p>
    <w:p w14:paraId="3CD09132" w14:textId="2155AF20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③</w:t>
      </w:r>
      <w:r w:rsidRPr="009B5B6C">
        <w:rPr>
          <w:color w:val="0000FF"/>
        </w:rPr>
        <w:tab/>
        <w:t>判断能力低下時の相談相手</w:t>
      </w:r>
      <w:r w:rsidR="0025056A">
        <w:rPr>
          <w:rFonts w:hint="eastAsia"/>
          <w:color w:val="0000FF"/>
        </w:rPr>
        <w:t xml:space="preserve"> 3-9</w:t>
      </w:r>
    </w:p>
    <w:p w14:paraId="285EF8F1" w14:textId="30959D5D" w:rsidR="00C841FA" w:rsidRPr="009B5B6C" w:rsidRDefault="00C841FA" w:rsidP="007C56EA">
      <w:pPr>
        <w:ind w:leftChars="270" w:left="567"/>
        <w:rPr>
          <w:color w:val="0000FF"/>
        </w:rPr>
      </w:pPr>
      <w:r w:rsidRPr="009B5B6C">
        <w:rPr>
          <w:rFonts w:hint="eastAsia"/>
          <w:color w:val="0000FF"/>
        </w:rPr>
        <w:t>④</w:t>
      </w:r>
      <w:r w:rsidRPr="009B5B6C">
        <w:rPr>
          <w:color w:val="0000FF"/>
        </w:rPr>
        <w:tab/>
        <w:t>判断能力低下時の金融資産の取扱い方</w:t>
      </w:r>
      <w:r w:rsidR="0025056A">
        <w:rPr>
          <w:rFonts w:hint="eastAsia"/>
          <w:color w:val="0000FF"/>
        </w:rPr>
        <w:t xml:space="preserve"> 3-10</w:t>
      </w:r>
    </w:p>
    <w:p w14:paraId="5E80FDDB" w14:textId="77777777" w:rsidR="00C841FA" w:rsidRDefault="00C841FA" w:rsidP="00C841FA"/>
    <w:p w14:paraId="15979F44" w14:textId="77777777" w:rsidR="00C841FA" w:rsidRP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C841FA">
        <w:rPr>
          <w:rFonts w:hint="eastAsia"/>
          <w:color w:val="2E3681"/>
          <w:sz w:val="26"/>
          <w:szCs w:val="26"/>
        </w:rPr>
        <w:t>第</w:t>
      </w:r>
      <w:r w:rsidRPr="00C841FA">
        <w:rPr>
          <w:color w:val="2E3681"/>
          <w:sz w:val="26"/>
          <w:szCs w:val="26"/>
        </w:rPr>
        <w:t>IV章　就労</w:t>
      </w:r>
    </w:p>
    <w:p w14:paraId="74C5ABF9" w14:textId="77777777" w:rsidR="00C841FA" w:rsidRDefault="00C841FA" w:rsidP="00C841FA">
      <w:r>
        <w:rPr>
          <w:rFonts w:hint="eastAsia"/>
        </w:rPr>
        <w:t>１．</w:t>
      </w:r>
      <w:r>
        <w:tab/>
        <w:t>現在の就労形態</w:t>
      </w:r>
    </w:p>
    <w:p w14:paraId="5E63591B" w14:textId="39F57DEC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(1)</w:t>
      </w:r>
      <w:r w:rsidRPr="00F55357">
        <w:rPr>
          <w:color w:val="0000FF"/>
        </w:rPr>
        <w:tab/>
        <w:t>本人の現在の就労形態</w:t>
      </w:r>
      <w:r w:rsidR="0025056A">
        <w:rPr>
          <w:rFonts w:hint="eastAsia"/>
          <w:color w:val="0000FF"/>
        </w:rPr>
        <w:t xml:space="preserve"> 4-1</w:t>
      </w:r>
    </w:p>
    <w:p w14:paraId="245E3F25" w14:textId="1F28F0D5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(2)</w:t>
      </w:r>
      <w:r w:rsidRPr="00F55357">
        <w:rPr>
          <w:color w:val="0000FF"/>
        </w:rPr>
        <w:tab/>
        <w:t>現在就労している者の退職・引退予定年齢</w:t>
      </w:r>
      <w:r w:rsidR="0025056A">
        <w:rPr>
          <w:rFonts w:hint="eastAsia"/>
          <w:color w:val="0000FF"/>
        </w:rPr>
        <w:t xml:space="preserve"> 4-2</w:t>
      </w:r>
    </w:p>
    <w:p w14:paraId="4EA93C37" w14:textId="725C91EE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(3)</w:t>
      </w:r>
      <w:r w:rsidRPr="00F55357">
        <w:rPr>
          <w:color w:val="0000FF"/>
        </w:rPr>
        <w:tab/>
        <w:t>退職金見込額</w:t>
      </w:r>
      <w:r w:rsidR="0025056A">
        <w:rPr>
          <w:rFonts w:hint="eastAsia"/>
          <w:color w:val="0000FF"/>
        </w:rPr>
        <w:t xml:space="preserve"> 4-3</w:t>
      </w:r>
    </w:p>
    <w:p w14:paraId="4D77F8A6" w14:textId="37F71815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(4)</w:t>
      </w:r>
      <w:r w:rsidRPr="00F55357">
        <w:rPr>
          <w:color w:val="0000FF"/>
        </w:rPr>
        <w:tab/>
        <w:t>無職者の就業意向</w:t>
      </w:r>
      <w:r w:rsidR="0025056A">
        <w:rPr>
          <w:rFonts w:hint="eastAsia"/>
          <w:color w:val="0000FF"/>
        </w:rPr>
        <w:t xml:space="preserve"> 4-4</w:t>
      </w:r>
    </w:p>
    <w:p w14:paraId="0E8ADD03" w14:textId="77777777" w:rsidR="00C841FA" w:rsidRDefault="00C841FA" w:rsidP="00C841FA">
      <w:r>
        <w:rPr>
          <w:rFonts w:hint="eastAsia"/>
        </w:rPr>
        <w:t>２．</w:t>
      </w:r>
      <w:r>
        <w:tab/>
        <w:t>退職者の過去の主たる職業</w:t>
      </w:r>
    </w:p>
    <w:p w14:paraId="004D745D" w14:textId="65CC6396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(1)</w:t>
      </w:r>
      <w:r w:rsidRPr="009B5B6C">
        <w:rPr>
          <w:color w:val="0000FF"/>
        </w:rPr>
        <w:tab/>
        <w:t>退職者本人の過去の主たる職業</w:t>
      </w:r>
      <w:r w:rsidR="0025056A">
        <w:rPr>
          <w:rFonts w:hint="eastAsia"/>
          <w:color w:val="0000FF"/>
        </w:rPr>
        <w:t xml:space="preserve"> 4-5</w:t>
      </w:r>
    </w:p>
    <w:p w14:paraId="3675D712" w14:textId="37AFD373" w:rsidR="00C841FA" w:rsidRPr="009B5B6C" w:rsidRDefault="00C841FA" w:rsidP="007C56EA">
      <w:pPr>
        <w:ind w:leftChars="135" w:left="283"/>
        <w:rPr>
          <w:color w:val="0000FF"/>
        </w:rPr>
      </w:pPr>
      <w:r w:rsidRPr="009B5B6C">
        <w:rPr>
          <w:color w:val="0000FF"/>
        </w:rPr>
        <w:t>(2)</w:t>
      </w:r>
      <w:r w:rsidRPr="009B5B6C">
        <w:rPr>
          <w:color w:val="0000FF"/>
        </w:rPr>
        <w:tab/>
        <w:t>退職者の退職・引退年齢</w:t>
      </w:r>
      <w:r w:rsidR="0025056A">
        <w:rPr>
          <w:rFonts w:hint="eastAsia"/>
          <w:color w:val="0000FF"/>
        </w:rPr>
        <w:t xml:space="preserve"> 4-6</w:t>
      </w:r>
    </w:p>
    <w:p w14:paraId="61C8ABB9" w14:textId="77777777" w:rsidR="00C841FA" w:rsidRDefault="00C841FA" w:rsidP="00C841FA"/>
    <w:p w14:paraId="6A70CCCB" w14:textId="77777777" w:rsidR="00C841FA" w:rsidRP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C841FA">
        <w:rPr>
          <w:rFonts w:hint="eastAsia"/>
          <w:color w:val="2E3681"/>
          <w:sz w:val="26"/>
          <w:szCs w:val="26"/>
        </w:rPr>
        <w:t>第</w:t>
      </w:r>
      <w:r w:rsidRPr="00C841FA">
        <w:rPr>
          <w:color w:val="2E3681"/>
          <w:sz w:val="26"/>
          <w:szCs w:val="26"/>
        </w:rPr>
        <w:t>V章　家計</w:t>
      </w:r>
    </w:p>
    <w:p w14:paraId="046D79DE" w14:textId="77777777" w:rsidR="00C841FA" w:rsidRDefault="00C841FA" w:rsidP="00C841FA">
      <w:r>
        <w:rPr>
          <w:rFonts w:hint="eastAsia"/>
        </w:rPr>
        <w:t>１．</w:t>
      </w:r>
      <w:r>
        <w:tab/>
        <w:t>収入</w:t>
      </w:r>
    </w:p>
    <w:p w14:paraId="76E8DF42" w14:textId="3AC30B50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(1)</w:t>
      </w:r>
      <w:r w:rsidRPr="00F55357">
        <w:rPr>
          <w:color w:val="0000FF"/>
        </w:rPr>
        <w:tab/>
        <w:t>昨年1年間の収入</w:t>
      </w:r>
      <w:r w:rsidR="0025056A">
        <w:rPr>
          <w:rFonts w:hint="eastAsia"/>
          <w:color w:val="0000FF"/>
        </w:rPr>
        <w:t xml:space="preserve"> 5-1</w:t>
      </w:r>
    </w:p>
    <w:p w14:paraId="5EC9EE38" w14:textId="77777777" w:rsidR="00C841FA" w:rsidRDefault="00C841FA" w:rsidP="007C56EA">
      <w:pPr>
        <w:ind w:leftChars="135" w:left="283"/>
      </w:pPr>
      <w:r>
        <w:t>(2)</w:t>
      </w:r>
      <w:r>
        <w:tab/>
        <w:t>公的年金収入</w:t>
      </w:r>
    </w:p>
    <w:p w14:paraId="03C4D54E" w14:textId="3EB4CC23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公的年金収入年額</w:t>
      </w:r>
      <w:r w:rsidR="0025056A">
        <w:rPr>
          <w:rFonts w:hint="eastAsia"/>
          <w:color w:val="0000FF"/>
        </w:rPr>
        <w:t xml:space="preserve"> 5-2</w:t>
      </w:r>
    </w:p>
    <w:p w14:paraId="3137C796" w14:textId="64AC5392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年収に占める公的年金収入の割合</w:t>
      </w:r>
      <w:r w:rsidR="0025056A">
        <w:rPr>
          <w:rFonts w:hint="eastAsia"/>
          <w:color w:val="0000FF"/>
        </w:rPr>
        <w:t xml:space="preserve"> 5-3</w:t>
      </w:r>
    </w:p>
    <w:p w14:paraId="43F08C73" w14:textId="77777777" w:rsidR="00C841FA" w:rsidRDefault="00C841FA" w:rsidP="007C56EA">
      <w:pPr>
        <w:ind w:leftChars="135" w:left="283"/>
      </w:pPr>
      <w:r>
        <w:t>(3)</w:t>
      </w:r>
      <w:r>
        <w:tab/>
        <w:t>就労収入</w:t>
      </w:r>
    </w:p>
    <w:p w14:paraId="7E48F223" w14:textId="7740FF4E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就労収入年額</w:t>
      </w:r>
      <w:r w:rsidR="0025056A">
        <w:rPr>
          <w:rFonts w:hint="eastAsia"/>
          <w:color w:val="0000FF"/>
        </w:rPr>
        <w:t xml:space="preserve"> 5-4</w:t>
      </w:r>
    </w:p>
    <w:p w14:paraId="4F7E2B2A" w14:textId="6FBCCCFB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年収に占める就労収入の割合</w:t>
      </w:r>
      <w:r w:rsidR="0025056A">
        <w:rPr>
          <w:rFonts w:hint="eastAsia"/>
          <w:color w:val="0000FF"/>
        </w:rPr>
        <w:t xml:space="preserve"> 5-5</w:t>
      </w:r>
    </w:p>
    <w:p w14:paraId="364ACD3D" w14:textId="77777777" w:rsidR="00C841FA" w:rsidRDefault="00C841FA" w:rsidP="00C841FA">
      <w:r>
        <w:rPr>
          <w:rFonts w:hint="eastAsia"/>
        </w:rPr>
        <w:t>２．</w:t>
      </w:r>
      <w:r>
        <w:tab/>
        <w:t>支出</w:t>
      </w:r>
    </w:p>
    <w:p w14:paraId="6EB074F9" w14:textId="64A5AF9F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lastRenderedPageBreak/>
        <w:t>(1)</w:t>
      </w:r>
      <w:r w:rsidRPr="00F55357">
        <w:rPr>
          <w:color w:val="0000FF"/>
        </w:rPr>
        <w:tab/>
        <w:t>夫婦の生活費月額</w:t>
      </w:r>
      <w:r w:rsidR="0025056A">
        <w:rPr>
          <w:rFonts w:hint="eastAsia"/>
          <w:color w:val="0000FF"/>
        </w:rPr>
        <w:t xml:space="preserve"> 5-6</w:t>
      </w:r>
    </w:p>
    <w:p w14:paraId="0284702B" w14:textId="77777777" w:rsidR="00C841FA" w:rsidRDefault="00C841FA" w:rsidP="007C56EA">
      <w:pPr>
        <w:ind w:leftChars="135" w:left="283"/>
      </w:pPr>
      <w:r>
        <w:t>(2)</w:t>
      </w:r>
      <w:r>
        <w:tab/>
        <w:t>医療・介護費用月額</w:t>
      </w:r>
    </w:p>
    <w:p w14:paraId="2DCFD0E7" w14:textId="07292561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医療・介護費用月額</w:t>
      </w:r>
      <w:r w:rsidR="0025056A">
        <w:rPr>
          <w:rFonts w:hint="eastAsia"/>
          <w:color w:val="0000FF"/>
        </w:rPr>
        <w:t xml:space="preserve"> 5-7</w:t>
      </w:r>
    </w:p>
    <w:p w14:paraId="188DF900" w14:textId="1FBEBE34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生活費に占める医療・介護費用の割合</w:t>
      </w:r>
      <w:r w:rsidR="0025056A">
        <w:rPr>
          <w:rFonts w:hint="eastAsia"/>
          <w:color w:val="0000FF"/>
        </w:rPr>
        <w:t xml:space="preserve"> 5-8</w:t>
      </w:r>
    </w:p>
    <w:p w14:paraId="19963FA2" w14:textId="77777777" w:rsidR="00C841FA" w:rsidRDefault="00C841FA" w:rsidP="00C841FA">
      <w:r>
        <w:rPr>
          <w:rFonts w:hint="eastAsia"/>
        </w:rPr>
        <w:t>３．</w:t>
      </w:r>
      <w:r>
        <w:tab/>
        <w:t>保有金融資産</w:t>
      </w:r>
    </w:p>
    <w:p w14:paraId="3413DA08" w14:textId="08D6F336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(1)</w:t>
      </w:r>
      <w:r w:rsidRPr="00F55357">
        <w:rPr>
          <w:color w:val="0000FF"/>
        </w:rPr>
        <w:tab/>
        <w:t>世帯保有金融資産額</w:t>
      </w:r>
      <w:r w:rsidR="0025056A">
        <w:rPr>
          <w:rFonts w:hint="eastAsia"/>
          <w:color w:val="0000FF"/>
        </w:rPr>
        <w:t xml:space="preserve"> 5-9</w:t>
      </w:r>
    </w:p>
    <w:p w14:paraId="78A036E0" w14:textId="65707D38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(2)</w:t>
      </w:r>
      <w:r w:rsidRPr="00F55357">
        <w:rPr>
          <w:color w:val="0000FF"/>
        </w:rPr>
        <w:tab/>
        <w:t>既払込保険料総額（掛け捨てを除く）</w:t>
      </w:r>
      <w:r w:rsidR="0025056A">
        <w:rPr>
          <w:rFonts w:hint="eastAsia"/>
          <w:color w:val="0000FF"/>
        </w:rPr>
        <w:t>5-10</w:t>
      </w:r>
    </w:p>
    <w:p w14:paraId="356624A4" w14:textId="77777777" w:rsidR="007C56EA" w:rsidRDefault="007C56EA" w:rsidP="007C56EA"/>
    <w:p w14:paraId="2A986565" w14:textId="77777777" w:rsidR="007C56EA" w:rsidRPr="00C841FA" w:rsidRDefault="007C56EA" w:rsidP="007C56EA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7C56EA">
        <w:rPr>
          <w:rFonts w:hint="eastAsia"/>
          <w:color w:val="2E3681"/>
          <w:sz w:val="26"/>
          <w:szCs w:val="26"/>
        </w:rPr>
        <w:t>第</w:t>
      </w:r>
      <w:r w:rsidRPr="007C56EA">
        <w:rPr>
          <w:color w:val="2E3681"/>
          <w:sz w:val="26"/>
          <w:szCs w:val="26"/>
        </w:rPr>
        <w:t>VI章　生活保障意識</w:t>
      </w:r>
    </w:p>
    <w:p w14:paraId="3376A7E9" w14:textId="77777777" w:rsidR="00C841FA" w:rsidRDefault="00C841FA" w:rsidP="00C841FA">
      <w:r>
        <w:rPr>
          <w:rFonts w:hint="eastAsia"/>
        </w:rPr>
        <w:t>１．</w:t>
      </w:r>
      <w:r>
        <w:tab/>
        <w:t>老後保障</w:t>
      </w:r>
    </w:p>
    <w:p w14:paraId="6A1475C6" w14:textId="77777777" w:rsidR="007C56EA" w:rsidRDefault="00C841FA" w:rsidP="007C56EA">
      <w:pPr>
        <w:ind w:leftChars="135" w:left="283"/>
      </w:pPr>
      <w:r>
        <w:t>(1)</w:t>
      </w:r>
      <w:r>
        <w:tab/>
        <w:t>老後資産形成</w:t>
      </w:r>
    </w:p>
    <w:p w14:paraId="2DF72EDB" w14:textId="6D64A486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老後資産に係る不安</w:t>
      </w:r>
      <w:r w:rsidR="00C7128E">
        <w:rPr>
          <w:rFonts w:hint="eastAsia"/>
          <w:color w:val="0000FF"/>
        </w:rPr>
        <w:t xml:space="preserve"> 6-1</w:t>
      </w:r>
    </w:p>
    <w:p w14:paraId="7ECD600C" w14:textId="44187B58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何歳まで生きると考えて経済的準備を行っているか</w:t>
      </w:r>
      <w:r w:rsidR="00C7128E">
        <w:rPr>
          <w:rFonts w:hint="eastAsia"/>
          <w:color w:val="0000FF"/>
        </w:rPr>
        <w:t xml:space="preserve"> 6-2</w:t>
      </w:r>
    </w:p>
    <w:p w14:paraId="27EA9A0E" w14:textId="188C54BC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③</w:t>
      </w:r>
      <w:r w:rsidRPr="00F55357">
        <w:rPr>
          <w:color w:val="0000FF"/>
        </w:rPr>
        <w:tab/>
        <w:t>老後資産形成の私的準備状況</w:t>
      </w:r>
      <w:r w:rsidR="00C7128E">
        <w:rPr>
          <w:rFonts w:hint="eastAsia"/>
          <w:color w:val="0000FF"/>
        </w:rPr>
        <w:t xml:space="preserve"> 6-3</w:t>
      </w:r>
    </w:p>
    <w:p w14:paraId="6E24E1ED" w14:textId="77777777" w:rsidR="00C841FA" w:rsidRDefault="00C841FA" w:rsidP="007C56EA">
      <w:pPr>
        <w:ind w:leftChars="135" w:left="283"/>
      </w:pPr>
      <w:r>
        <w:t>(2)</w:t>
      </w:r>
      <w:r>
        <w:tab/>
        <w:t>公的年金</w:t>
      </w:r>
    </w:p>
    <w:p w14:paraId="17FC2EF2" w14:textId="5341F384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公的年金制度の特徴</w:t>
      </w:r>
      <w:r w:rsidR="00C7128E">
        <w:rPr>
          <w:rFonts w:hint="eastAsia"/>
          <w:color w:val="0000FF"/>
        </w:rPr>
        <w:t xml:space="preserve"> 6-4</w:t>
      </w:r>
    </w:p>
    <w:p w14:paraId="40A1B87B" w14:textId="002AFCCE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公的年金受給開始年齢についての認知</w:t>
      </w:r>
      <w:r w:rsidR="00C7128E">
        <w:rPr>
          <w:rFonts w:hint="eastAsia"/>
          <w:color w:val="0000FF"/>
        </w:rPr>
        <w:t xml:space="preserve"> 6-5</w:t>
      </w:r>
    </w:p>
    <w:p w14:paraId="172F13DD" w14:textId="1FCB1567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③</w:t>
      </w:r>
      <w:r w:rsidRPr="00F55357">
        <w:rPr>
          <w:color w:val="0000FF"/>
        </w:rPr>
        <w:tab/>
        <w:t>公的年金受給の有無</w:t>
      </w:r>
      <w:r w:rsidR="00C7128E">
        <w:rPr>
          <w:rFonts w:hint="eastAsia"/>
          <w:color w:val="0000FF"/>
        </w:rPr>
        <w:t xml:space="preserve"> 6-6</w:t>
      </w:r>
    </w:p>
    <w:p w14:paraId="0419BC36" w14:textId="14C9B644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④</w:t>
      </w:r>
      <w:r w:rsidRPr="00F55357">
        <w:rPr>
          <w:color w:val="0000FF"/>
        </w:rPr>
        <w:tab/>
        <w:t>受給開始年齢を遅らせる場合の基準</w:t>
      </w:r>
      <w:r w:rsidR="00C7128E">
        <w:rPr>
          <w:rFonts w:hint="eastAsia"/>
          <w:color w:val="0000FF"/>
        </w:rPr>
        <w:t xml:space="preserve"> 6-7</w:t>
      </w:r>
    </w:p>
    <w:p w14:paraId="6A561C8F" w14:textId="77777777" w:rsidR="00C841FA" w:rsidRDefault="00C841FA" w:rsidP="00C841FA">
      <w:r>
        <w:rPr>
          <w:rFonts w:hint="eastAsia"/>
        </w:rPr>
        <w:t>２．</w:t>
      </w:r>
      <w:r>
        <w:tab/>
        <w:t>医療保障</w:t>
      </w:r>
    </w:p>
    <w:p w14:paraId="04929BF4" w14:textId="5AB5367F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(1)</w:t>
      </w:r>
      <w:r w:rsidRPr="00F55357">
        <w:rPr>
          <w:color w:val="0000FF"/>
        </w:rPr>
        <w:tab/>
        <w:t>自分の病気・ケガに係る経済的不安</w:t>
      </w:r>
      <w:r w:rsidR="00C7128E">
        <w:rPr>
          <w:rFonts w:hint="eastAsia"/>
          <w:color w:val="0000FF"/>
        </w:rPr>
        <w:t xml:space="preserve"> 6-8</w:t>
      </w:r>
    </w:p>
    <w:p w14:paraId="077598BD" w14:textId="22AC4CFF" w:rsidR="00C841FA" w:rsidRPr="00F55357" w:rsidRDefault="00C841FA" w:rsidP="007C56EA">
      <w:pPr>
        <w:ind w:leftChars="135" w:left="283"/>
        <w:rPr>
          <w:color w:val="0000FF"/>
        </w:rPr>
      </w:pPr>
      <w:r w:rsidRPr="00F55357">
        <w:rPr>
          <w:color w:val="0000FF"/>
        </w:rPr>
        <w:t>(2)</w:t>
      </w:r>
      <w:r w:rsidRPr="00F55357">
        <w:rPr>
          <w:color w:val="0000FF"/>
        </w:rPr>
        <w:tab/>
        <w:t>医療保障の私的準備状況</w:t>
      </w:r>
      <w:r w:rsidR="00C7128E">
        <w:rPr>
          <w:rFonts w:hint="eastAsia"/>
          <w:color w:val="0000FF"/>
        </w:rPr>
        <w:t xml:space="preserve"> 6-9</w:t>
      </w:r>
    </w:p>
    <w:p w14:paraId="45714DDF" w14:textId="77777777" w:rsidR="00C841FA" w:rsidRDefault="00C841FA" w:rsidP="00C841FA">
      <w:r>
        <w:rPr>
          <w:rFonts w:hint="eastAsia"/>
        </w:rPr>
        <w:t>３．</w:t>
      </w:r>
      <w:r>
        <w:tab/>
        <w:t>介護保障</w:t>
      </w:r>
    </w:p>
    <w:p w14:paraId="26C53B3B" w14:textId="77777777" w:rsidR="00C841FA" w:rsidRDefault="00C841FA" w:rsidP="007C56EA">
      <w:pPr>
        <w:ind w:leftChars="135" w:left="283"/>
      </w:pPr>
      <w:r>
        <w:t>(1)</w:t>
      </w:r>
      <w:r>
        <w:tab/>
        <w:t>自分の介護</w:t>
      </w:r>
    </w:p>
    <w:p w14:paraId="777E0A64" w14:textId="577143E0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自分の介護の有無</w:t>
      </w:r>
      <w:r w:rsidR="00C7128E">
        <w:rPr>
          <w:rFonts w:hint="eastAsia"/>
          <w:color w:val="0000FF"/>
        </w:rPr>
        <w:t xml:space="preserve"> 6-10</w:t>
      </w:r>
    </w:p>
    <w:p w14:paraId="396194DE" w14:textId="022D856C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自分が要介護状態になることへの経済的不安</w:t>
      </w:r>
      <w:r w:rsidR="00C7128E">
        <w:rPr>
          <w:rFonts w:hint="eastAsia"/>
          <w:color w:val="0000FF"/>
        </w:rPr>
        <w:t xml:space="preserve"> 6-11</w:t>
      </w:r>
    </w:p>
    <w:p w14:paraId="6F98C9E9" w14:textId="63BAB99D" w:rsidR="00C841FA" w:rsidRPr="00F55357" w:rsidRDefault="00C841FA" w:rsidP="007C56EA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③</w:t>
      </w:r>
      <w:r w:rsidRPr="00F55357">
        <w:rPr>
          <w:color w:val="0000FF"/>
        </w:rPr>
        <w:tab/>
        <w:t>自分の介護保障の私的準備状況</w:t>
      </w:r>
      <w:r w:rsidR="00C7128E">
        <w:rPr>
          <w:rFonts w:hint="eastAsia"/>
          <w:color w:val="0000FF"/>
        </w:rPr>
        <w:t xml:space="preserve"> 6-12</w:t>
      </w:r>
    </w:p>
    <w:p w14:paraId="5386D180" w14:textId="77777777" w:rsidR="00C841FA" w:rsidRDefault="00C841FA" w:rsidP="007C56EA">
      <w:pPr>
        <w:ind w:leftChars="270" w:left="567"/>
      </w:pPr>
      <w:r>
        <w:rPr>
          <w:rFonts w:hint="eastAsia"/>
        </w:rPr>
        <w:t>④</w:t>
      </w:r>
      <w:r>
        <w:tab/>
        <w:t>介護スタッフに対する意向</w:t>
      </w:r>
    </w:p>
    <w:p w14:paraId="761FFE07" w14:textId="68C4C316" w:rsidR="00C841FA" w:rsidRPr="00F55357" w:rsidRDefault="00C841FA" w:rsidP="007C56EA">
      <w:pPr>
        <w:ind w:leftChars="337" w:left="708"/>
        <w:rPr>
          <w:color w:val="0000FF"/>
        </w:rPr>
      </w:pPr>
      <w:r w:rsidRPr="00F55357">
        <w:rPr>
          <w:rFonts w:hint="eastAsia"/>
          <w:color w:val="0000FF"/>
        </w:rPr>
        <w:t>ア）日本人スタッフから受ける介護サービス</w:t>
      </w:r>
      <w:r w:rsidR="00C7128E">
        <w:rPr>
          <w:rFonts w:hint="eastAsia"/>
          <w:color w:val="0000FF"/>
        </w:rPr>
        <w:t xml:space="preserve"> 6-13</w:t>
      </w:r>
    </w:p>
    <w:p w14:paraId="44614D47" w14:textId="36A75863" w:rsidR="00C841FA" w:rsidRPr="00F55357" w:rsidRDefault="00C841FA" w:rsidP="007C56EA">
      <w:pPr>
        <w:ind w:leftChars="337" w:left="708"/>
        <w:rPr>
          <w:color w:val="0000FF"/>
        </w:rPr>
      </w:pPr>
      <w:r w:rsidRPr="00F55357">
        <w:rPr>
          <w:rFonts w:hint="eastAsia"/>
          <w:color w:val="0000FF"/>
        </w:rPr>
        <w:t>イ）外国人スタッフから受ける介護サービス</w:t>
      </w:r>
      <w:r w:rsidR="00C7128E">
        <w:rPr>
          <w:rFonts w:hint="eastAsia"/>
          <w:color w:val="0000FF"/>
        </w:rPr>
        <w:t xml:space="preserve"> 6-14</w:t>
      </w:r>
    </w:p>
    <w:p w14:paraId="63DE64A6" w14:textId="77777777" w:rsidR="00C841FA" w:rsidRDefault="00C841FA" w:rsidP="008F5F60">
      <w:pPr>
        <w:ind w:leftChars="135" w:left="283"/>
      </w:pPr>
      <w:r>
        <w:t>(2)</w:t>
      </w:r>
      <w:r>
        <w:tab/>
        <w:t>親の介護</w:t>
      </w:r>
    </w:p>
    <w:p w14:paraId="65C8158F" w14:textId="360217B2" w:rsidR="00C841FA" w:rsidRPr="00F55357" w:rsidRDefault="00C841FA" w:rsidP="008F5F60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①</w:t>
      </w:r>
      <w:r w:rsidRPr="00F55357">
        <w:rPr>
          <w:color w:val="0000FF"/>
        </w:rPr>
        <w:tab/>
        <w:t>親の介護の有無</w:t>
      </w:r>
      <w:r w:rsidR="00C7128E">
        <w:rPr>
          <w:rFonts w:hint="eastAsia"/>
          <w:color w:val="0000FF"/>
        </w:rPr>
        <w:t xml:space="preserve"> 6-15</w:t>
      </w:r>
    </w:p>
    <w:p w14:paraId="47F0064F" w14:textId="49573061" w:rsidR="00C841FA" w:rsidRPr="00F55357" w:rsidRDefault="00C841FA" w:rsidP="008F5F60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②</w:t>
      </w:r>
      <w:r w:rsidRPr="00F55357">
        <w:rPr>
          <w:color w:val="0000FF"/>
        </w:rPr>
        <w:tab/>
        <w:t>親が要介護状態になることへの経済的不安</w:t>
      </w:r>
      <w:r w:rsidR="00C7128E">
        <w:rPr>
          <w:rFonts w:hint="eastAsia"/>
          <w:color w:val="0000FF"/>
        </w:rPr>
        <w:t xml:space="preserve"> 6-16</w:t>
      </w:r>
    </w:p>
    <w:p w14:paraId="5E2EEC19" w14:textId="35866CB9" w:rsidR="00C841FA" w:rsidRPr="00F55357" w:rsidRDefault="00C841FA" w:rsidP="008F5F60">
      <w:pPr>
        <w:ind w:leftChars="270" w:left="567"/>
        <w:rPr>
          <w:color w:val="0000FF"/>
        </w:rPr>
      </w:pPr>
      <w:r w:rsidRPr="00F55357">
        <w:rPr>
          <w:rFonts w:hint="eastAsia"/>
          <w:color w:val="0000FF"/>
        </w:rPr>
        <w:t>③</w:t>
      </w:r>
      <w:r w:rsidRPr="00F55357">
        <w:rPr>
          <w:color w:val="0000FF"/>
        </w:rPr>
        <w:tab/>
        <w:t>親の介護保障の私的準備状況</w:t>
      </w:r>
      <w:r w:rsidR="00C7128E">
        <w:rPr>
          <w:rFonts w:hint="eastAsia"/>
          <w:color w:val="0000FF"/>
        </w:rPr>
        <w:t xml:space="preserve"> 6-17</w:t>
      </w:r>
    </w:p>
    <w:p w14:paraId="49246E65" w14:textId="77777777" w:rsidR="00C841FA" w:rsidRDefault="00C841FA" w:rsidP="00C841FA">
      <w:r>
        <w:rPr>
          <w:rFonts w:hint="eastAsia"/>
        </w:rPr>
        <w:t>４．</w:t>
      </w:r>
      <w:r>
        <w:tab/>
        <w:t>遺族保障</w:t>
      </w:r>
    </w:p>
    <w:p w14:paraId="15AC0770" w14:textId="2DAEF6A0" w:rsidR="00C841FA" w:rsidRPr="00F55357" w:rsidRDefault="00C841FA" w:rsidP="008F5F60">
      <w:pPr>
        <w:ind w:leftChars="135" w:left="283"/>
        <w:rPr>
          <w:color w:val="0000FF"/>
        </w:rPr>
      </w:pPr>
      <w:r w:rsidRPr="00F55357">
        <w:rPr>
          <w:color w:val="0000FF"/>
        </w:rPr>
        <w:t>(1)</w:t>
      </w:r>
      <w:r w:rsidRPr="00F55357">
        <w:rPr>
          <w:color w:val="0000FF"/>
        </w:rPr>
        <w:tab/>
        <w:t>自分が万一の際の経済的不安</w:t>
      </w:r>
      <w:r w:rsidR="00C7128E">
        <w:rPr>
          <w:rFonts w:hint="eastAsia"/>
          <w:color w:val="0000FF"/>
        </w:rPr>
        <w:t xml:space="preserve"> 6-18</w:t>
      </w:r>
    </w:p>
    <w:p w14:paraId="03A61900" w14:textId="7C265CB0" w:rsidR="00C841FA" w:rsidRPr="00F55357" w:rsidRDefault="00C841FA" w:rsidP="008F5F60">
      <w:pPr>
        <w:ind w:leftChars="135" w:left="283"/>
        <w:rPr>
          <w:color w:val="0000FF"/>
        </w:rPr>
      </w:pPr>
      <w:r w:rsidRPr="00F55357">
        <w:rPr>
          <w:color w:val="0000FF"/>
        </w:rPr>
        <w:t>(2)</w:t>
      </w:r>
      <w:r w:rsidRPr="00F55357">
        <w:rPr>
          <w:color w:val="0000FF"/>
        </w:rPr>
        <w:tab/>
        <w:t>遺族保障の私的準備状況</w:t>
      </w:r>
      <w:r w:rsidR="00C7128E">
        <w:rPr>
          <w:rFonts w:hint="eastAsia"/>
          <w:color w:val="0000FF"/>
        </w:rPr>
        <w:t xml:space="preserve"> 6-19</w:t>
      </w:r>
    </w:p>
    <w:p w14:paraId="1619C927" w14:textId="0A7A27F3" w:rsidR="00C841FA" w:rsidRPr="00F55357" w:rsidRDefault="00C841FA" w:rsidP="00C841FA">
      <w:pPr>
        <w:rPr>
          <w:color w:val="0000FF"/>
        </w:rPr>
      </w:pPr>
      <w:r w:rsidRPr="00F55357">
        <w:rPr>
          <w:rFonts w:hint="eastAsia"/>
          <w:color w:val="0000FF"/>
        </w:rPr>
        <w:t>５．</w:t>
      </w:r>
      <w:r w:rsidRPr="00F55357">
        <w:rPr>
          <w:color w:val="0000FF"/>
        </w:rPr>
        <w:tab/>
        <w:t>しておけばよかったと思う保障準備</w:t>
      </w:r>
      <w:r w:rsidR="00C7128E">
        <w:rPr>
          <w:rFonts w:hint="eastAsia"/>
          <w:color w:val="0000FF"/>
        </w:rPr>
        <w:t xml:space="preserve"> 6-20</w:t>
      </w:r>
    </w:p>
    <w:p w14:paraId="7646A0D3" w14:textId="77777777" w:rsidR="00C841FA" w:rsidRDefault="00C841FA" w:rsidP="00C841FA"/>
    <w:p w14:paraId="0E94BFAF" w14:textId="77777777" w:rsidR="008F5F60" w:rsidRDefault="008F5F60" w:rsidP="008F5F60"/>
    <w:p w14:paraId="7B8A47F4" w14:textId="77777777" w:rsidR="008F5F60" w:rsidRPr="008F5F60" w:rsidRDefault="008F5F60" w:rsidP="008F5F60">
      <w:pPr>
        <w:pStyle w:val="2"/>
        <w:pBdr>
          <w:left w:val="single" w:sz="24" w:space="6" w:color="003399"/>
          <w:bottom w:val="single" w:sz="6" w:space="3" w:color="003399"/>
        </w:pBdr>
        <w:spacing w:after="225"/>
        <w:rPr>
          <w:color w:val="2E3681"/>
          <w:sz w:val="26"/>
          <w:szCs w:val="26"/>
        </w:rPr>
      </w:pPr>
      <w:r w:rsidRPr="008F5F60">
        <w:rPr>
          <w:rFonts w:hint="eastAsia"/>
          <w:color w:val="2E3681"/>
          <w:sz w:val="26"/>
          <w:szCs w:val="26"/>
        </w:rPr>
        <w:lastRenderedPageBreak/>
        <w:t>第</w:t>
      </w:r>
      <w:r w:rsidRPr="008F5F60">
        <w:rPr>
          <w:color w:val="2E3681"/>
          <w:sz w:val="26"/>
          <w:szCs w:val="26"/>
        </w:rPr>
        <w:t>VII章　長寿社会に対する意識</w:t>
      </w:r>
    </w:p>
    <w:p w14:paraId="02F7625E" w14:textId="6AB87F97" w:rsidR="00C841FA" w:rsidRPr="00F55357" w:rsidRDefault="00C841FA" w:rsidP="00C841FA">
      <w:pPr>
        <w:rPr>
          <w:color w:val="0000FF"/>
        </w:rPr>
      </w:pPr>
      <w:r w:rsidRPr="00F55357">
        <w:rPr>
          <w:rFonts w:hint="eastAsia"/>
          <w:color w:val="0000FF"/>
        </w:rPr>
        <w:t>１．</w:t>
      </w:r>
      <w:r w:rsidRPr="00F55357">
        <w:rPr>
          <w:color w:val="0000FF"/>
        </w:rPr>
        <w:tab/>
        <w:t>何歳まで生きたいと思うか</w:t>
      </w:r>
      <w:r w:rsidR="00C7128E">
        <w:rPr>
          <w:rFonts w:hint="eastAsia"/>
          <w:color w:val="0000FF"/>
        </w:rPr>
        <w:t xml:space="preserve"> 7-1</w:t>
      </w:r>
    </w:p>
    <w:p w14:paraId="67855409" w14:textId="3246BE2A" w:rsidR="00C841FA" w:rsidRPr="00F55357" w:rsidRDefault="00C841FA" w:rsidP="00C841FA">
      <w:pPr>
        <w:rPr>
          <w:color w:val="0000FF"/>
        </w:rPr>
      </w:pPr>
      <w:r w:rsidRPr="00F55357">
        <w:rPr>
          <w:rFonts w:hint="eastAsia"/>
          <w:color w:val="0000FF"/>
        </w:rPr>
        <w:t>２．</w:t>
      </w:r>
      <w:r w:rsidRPr="00F55357">
        <w:rPr>
          <w:color w:val="0000FF"/>
        </w:rPr>
        <w:tab/>
        <w:t>長寿社会への不安感</w:t>
      </w:r>
      <w:r w:rsidR="00C7128E">
        <w:rPr>
          <w:rFonts w:hint="eastAsia"/>
          <w:color w:val="0000FF"/>
        </w:rPr>
        <w:t xml:space="preserve"> 7-2</w:t>
      </w:r>
    </w:p>
    <w:p w14:paraId="00F5DDB4" w14:textId="5CD0C925" w:rsidR="00C841FA" w:rsidRPr="00F55357" w:rsidRDefault="00C841FA" w:rsidP="00C841FA">
      <w:pPr>
        <w:rPr>
          <w:color w:val="0000FF"/>
        </w:rPr>
      </w:pPr>
      <w:r w:rsidRPr="00F55357">
        <w:rPr>
          <w:rFonts w:hint="eastAsia"/>
          <w:color w:val="0000FF"/>
        </w:rPr>
        <w:t>３．</w:t>
      </w:r>
      <w:r w:rsidRPr="00F55357">
        <w:rPr>
          <w:color w:val="0000FF"/>
        </w:rPr>
        <w:tab/>
        <w:t>長寿社会において最も不安なこと</w:t>
      </w:r>
      <w:r w:rsidR="00C7128E">
        <w:rPr>
          <w:rFonts w:hint="eastAsia"/>
          <w:color w:val="0000FF"/>
        </w:rPr>
        <w:t xml:space="preserve"> 7-3</w:t>
      </w:r>
    </w:p>
    <w:p w14:paraId="7346F33E" w14:textId="77777777" w:rsidR="00C841FA" w:rsidRDefault="00C841FA" w:rsidP="00C841FA"/>
    <w:p w14:paraId="03EE7BDA" w14:textId="77777777" w:rsidR="008F5F60" w:rsidRDefault="008F5F60" w:rsidP="00C841FA"/>
    <w:p w14:paraId="6F120F9E" w14:textId="414C8B86" w:rsidR="00C841FA" w:rsidRDefault="00C841FA" w:rsidP="00C841FA">
      <w:pPr>
        <w:pStyle w:val="2"/>
        <w:pBdr>
          <w:left w:val="single" w:sz="24" w:space="6" w:color="003399"/>
          <w:bottom w:val="single" w:sz="6" w:space="3" w:color="003399"/>
        </w:pBdr>
        <w:spacing w:after="225" w:line="252" w:lineRule="atLeast"/>
        <w:rPr>
          <w:color w:val="2E3681"/>
          <w:sz w:val="26"/>
          <w:szCs w:val="26"/>
        </w:rPr>
      </w:pPr>
      <w:r>
        <w:rPr>
          <w:rFonts w:hint="eastAsia"/>
          <w:color w:val="2E3681"/>
          <w:sz w:val="26"/>
          <w:szCs w:val="26"/>
        </w:rPr>
        <w:t>回答世帯の基本属性</w:t>
      </w:r>
    </w:p>
    <w:p w14:paraId="53A4EF19" w14:textId="77777777" w:rsidR="00920745" w:rsidRDefault="00920745" w:rsidP="00920745">
      <w:r>
        <w:rPr>
          <w:rFonts w:hint="eastAsia"/>
        </w:rPr>
        <w:t>（１）高齢者調査</w:t>
      </w:r>
    </w:p>
    <w:p w14:paraId="2B0753E5" w14:textId="0536F5FF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①性別</w:t>
      </w:r>
      <w:r w:rsidR="00C7128E">
        <w:rPr>
          <w:rFonts w:hint="eastAsia"/>
          <w:color w:val="0000FF"/>
        </w:rPr>
        <w:t xml:space="preserve"> 8-1</w:t>
      </w:r>
    </w:p>
    <w:p w14:paraId="532A50D5" w14:textId="1EDEE554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②本人年齢</w:t>
      </w:r>
      <w:r w:rsidR="00C7128E">
        <w:rPr>
          <w:rFonts w:hint="eastAsia"/>
          <w:color w:val="0000FF"/>
        </w:rPr>
        <w:t xml:space="preserve"> 8-2</w:t>
      </w:r>
    </w:p>
    <w:p w14:paraId="196BD0A6" w14:textId="16175E70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③本人職業（現在）</w:t>
      </w:r>
      <w:r w:rsidR="00C7128E">
        <w:rPr>
          <w:rFonts w:hint="eastAsia"/>
          <w:color w:val="0000FF"/>
        </w:rPr>
        <w:t>8-3</w:t>
      </w:r>
    </w:p>
    <w:p w14:paraId="58303EE7" w14:textId="2F8989F1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④本人年収</w:t>
      </w:r>
      <w:r w:rsidR="00C7128E">
        <w:rPr>
          <w:rFonts w:hint="eastAsia"/>
          <w:color w:val="0000FF"/>
        </w:rPr>
        <w:t xml:space="preserve"> 8-4</w:t>
      </w:r>
    </w:p>
    <w:p w14:paraId="4DEA1283" w14:textId="6C5EB072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⑤未既婚</w:t>
      </w:r>
      <w:r w:rsidR="00C7128E">
        <w:rPr>
          <w:rFonts w:hint="eastAsia"/>
          <w:color w:val="0000FF"/>
        </w:rPr>
        <w:t xml:space="preserve"> 8-5</w:t>
      </w:r>
    </w:p>
    <w:p w14:paraId="27D50954" w14:textId="5FBEDEE2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⑥配偶者年齢</w:t>
      </w:r>
      <w:r w:rsidR="00C7128E">
        <w:rPr>
          <w:rFonts w:hint="eastAsia"/>
          <w:color w:val="0000FF"/>
        </w:rPr>
        <w:t xml:space="preserve"> 8-6</w:t>
      </w:r>
    </w:p>
    <w:p w14:paraId="32D397E9" w14:textId="18A090F8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⑦配偶者職業（現在）</w:t>
      </w:r>
      <w:r w:rsidR="00C7128E">
        <w:rPr>
          <w:rFonts w:hint="eastAsia"/>
          <w:color w:val="0000FF"/>
        </w:rPr>
        <w:t>8-7</w:t>
      </w:r>
    </w:p>
    <w:p w14:paraId="7A77888D" w14:textId="075F44BD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⑧配偶者年収</w:t>
      </w:r>
      <w:r w:rsidR="00C7128E">
        <w:rPr>
          <w:rFonts w:hint="eastAsia"/>
          <w:color w:val="0000FF"/>
        </w:rPr>
        <w:t xml:space="preserve"> 8-8</w:t>
      </w:r>
    </w:p>
    <w:p w14:paraId="56BE914B" w14:textId="4BB8CAEE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⑨家族形態</w:t>
      </w:r>
      <w:r w:rsidR="00C7128E">
        <w:rPr>
          <w:rFonts w:hint="eastAsia"/>
          <w:color w:val="0000FF"/>
        </w:rPr>
        <w:t xml:space="preserve"> 8-9</w:t>
      </w:r>
    </w:p>
    <w:p w14:paraId="67D8BEB0" w14:textId="73189CA2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⑩本人または夫婦年収（世帯年収）</w:t>
      </w:r>
      <w:r w:rsidR="00C7128E">
        <w:rPr>
          <w:rFonts w:hint="eastAsia"/>
          <w:color w:val="0000FF"/>
        </w:rPr>
        <w:t>8-10</w:t>
      </w:r>
    </w:p>
    <w:p w14:paraId="01185AFB" w14:textId="27C563C1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⑪世帯保有金融資産額</w:t>
      </w:r>
      <w:r w:rsidR="00C7128E">
        <w:rPr>
          <w:rFonts w:hint="eastAsia"/>
          <w:color w:val="0000FF"/>
        </w:rPr>
        <w:t xml:space="preserve"> 8-11</w:t>
      </w:r>
    </w:p>
    <w:p w14:paraId="1E66F806" w14:textId="06DF3C10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⑫住居形態</w:t>
      </w:r>
      <w:r w:rsidR="00C7128E">
        <w:rPr>
          <w:rFonts w:hint="eastAsia"/>
          <w:color w:val="0000FF"/>
        </w:rPr>
        <w:t xml:space="preserve"> 8-12</w:t>
      </w:r>
    </w:p>
    <w:p w14:paraId="6F45B16E" w14:textId="4255E127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⑬市郡規模別</w:t>
      </w:r>
      <w:r w:rsidR="00C7128E">
        <w:rPr>
          <w:rFonts w:hint="eastAsia"/>
          <w:color w:val="0000FF"/>
        </w:rPr>
        <w:t xml:space="preserve"> 8-13</w:t>
      </w:r>
    </w:p>
    <w:p w14:paraId="5FB4B797" w14:textId="0740B107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⑭地域ブロック別</w:t>
      </w:r>
      <w:r w:rsidR="00C7128E">
        <w:rPr>
          <w:rFonts w:hint="eastAsia"/>
          <w:color w:val="0000FF"/>
        </w:rPr>
        <w:t xml:space="preserve"> 8-14</w:t>
      </w:r>
    </w:p>
    <w:p w14:paraId="32F4105F" w14:textId="77777777" w:rsidR="00920745" w:rsidRDefault="00920745" w:rsidP="00920745"/>
    <w:p w14:paraId="5CB9A043" w14:textId="77777777" w:rsidR="00920745" w:rsidRDefault="00920745" w:rsidP="00920745">
      <w:r>
        <w:rPr>
          <w:rFonts w:hint="eastAsia"/>
        </w:rPr>
        <w:t>（２）中年層調査</w:t>
      </w:r>
    </w:p>
    <w:p w14:paraId="58460261" w14:textId="36F669FA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①性別</w:t>
      </w:r>
      <w:r w:rsidR="00C7128E">
        <w:rPr>
          <w:rFonts w:hint="eastAsia"/>
          <w:color w:val="0000FF"/>
        </w:rPr>
        <w:t xml:space="preserve"> 8-15</w:t>
      </w:r>
    </w:p>
    <w:p w14:paraId="10D62D7D" w14:textId="4CE15D2A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②本人年齢</w:t>
      </w:r>
      <w:r w:rsidR="00C7128E">
        <w:rPr>
          <w:rFonts w:hint="eastAsia"/>
          <w:color w:val="0000FF"/>
        </w:rPr>
        <w:t xml:space="preserve"> 8-16</w:t>
      </w:r>
    </w:p>
    <w:p w14:paraId="039BDD9E" w14:textId="49C82E23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③本人職業</w:t>
      </w:r>
      <w:r w:rsidR="00C7128E">
        <w:rPr>
          <w:rFonts w:hint="eastAsia"/>
          <w:color w:val="0000FF"/>
        </w:rPr>
        <w:t xml:space="preserve"> 8-17</w:t>
      </w:r>
    </w:p>
    <w:p w14:paraId="0D91BBA3" w14:textId="1E937497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④本人年収</w:t>
      </w:r>
      <w:r w:rsidR="00C7128E">
        <w:rPr>
          <w:rFonts w:hint="eastAsia"/>
          <w:color w:val="0000FF"/>
        </w:rPr>
        <w:t xml:space="preserve"> 8-18</w:t>
      </w:r>
    </w:p>
    <w:p w14:paraId="2AD80966" w14:textId="5E3528C8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⑤未既婚</w:t>
      </w:r>
      <w:r w:rsidR="00C7128E">
        <w:rPr>
          <w:rFonts w:hint="eastAsia"/>
          <w:color w:val="0000FF"/>
        </w:rPr>
        <w:t xml:space="preserve"> 8-19</w:t>
      </w:r>
    </w:p>
    <w:p w14:paraId="3CED55D6" w14:textId="7D048AEE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⑥家族形態</w:t>
      </w:r>
      <w:r w:rsidR="00C7128E">
        <w:rPr>
          <w:rFonts w:hint="eastAsia"/>
          <w:color w:val="0000FF"/>
        </w:rPr>
        <w:t xml:space="preserve"> 8-20</w:t>
      </w:r>
    </w:p>
    <w:p w14:paraId="7802CD07" w14:textId="1D69AA06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⑦就労収入年額</w:t>
      </w:r>
      <w:r w:rsidR="00C7128E">
        <w:rPr>
          <w:rFonts w:hint="eastAsia"/>
          <w:color w:val="0000FF"/>
        </w:rPr>
        <w:t xml:space="preserve"> 8-21</w:t>
      </w:r>
    </w:p>
    <w:p w14:paraId="1E808107" w14:textId="6FD34A92" w:rsidR="00920745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⑧世帯保有金融資産額</w:t>
      </w:r>
      <w:r w:rsidR="00C7128E">
        <w:rPr>
          <w:rFonts w:hint="eastAsia"/>
          <w:color w:val="0000FF"/>
        </w:rPr>
        <w:t xml:space="preserve"> 8-22</w:t>
      </w:r>
    </w:p>
    <w:p w14:paraId="30917D7B" w14:textId="0545DB2A" w:rsidR="00F55357" w:rsidRPr="00920745" w:rsidRDefault="00920745" w:rsidP="00920745">
      <w:pPr>
        <w:rPr>
          <w:color w:val="0000FF"/>
        </w:rPr>
      </w:pPr>
      <w:r w:rsidRPr="00920745">
        <w:rPr>
          <w:rFonts w:hint="eastAsia"/>
          <w:color w:val="0000FF"/>
        </w:rPr>
        <w:t>⑨住居形態</w:t>
      </w:r>
      <w:r w:rsidR="00C7128E">
        <w:rPr>
          <w:rFonts w:hint="eastAsia"/>
          <w:color w:val="0000FF"/>
        </w:rPr>
        <w:t xml:space="preserve"> 8-23</w:t>
      </w:r>
    </w:p>
    <w:sectPr w:rsidR="00F55357" w:rsidRPr="00920745" w:rsidSect="00C841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E3D2D" w14:textId="77777777" w:rsidR="004B15FB" w:rsidRDefault="004B15FB" w:rsidP="004B15FB">
      <w:r>
        <w:separator/>
      </w:r>
    </w:p>
  </w:endnote>
  <w:endnote w:type="continuationSeparator" w:id="0">
    <w:p w14:paraId="2ED4C2D4" w14:textId="77777777" w:rsidR="004B15FB" w:rsidRDefault="004B15FB" w:rsidP="004B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ADA06" w14:textId="77777777" w:rsidR="004B15FB" w:rsidRDefault="004B15FB" w:rsidP="004B15FB">
      <w:r>
        <w:separator/>
      </w:r>
    </w:p>
  </w:footnote>
  <w:footnote w:type="continuationSeparator" w:id="0">
    <w:p w14:paraId="0020B6EB" w14:textId="77777777" w:rsidR="004B15FB" w:rsidRDefault="004B15FB" w:rsidP="004B1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43F"/>
    <w:multiLevelType w:val="multilevel"/>
    <w:tmpl w:val="E0F2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D0CEA"/>
    <w:multiLevelType w:val="hybridMultilevel"/>
    <w:tmpl w:val="53FECA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7D2CC6"/>
    <w:multiLevelType w:val="hybridMultilevel"/>
    <w:tmpl w:val="B078888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坂本 梓">
    <w15:presenceInfo w15:providerId="AD" w15:userId="S-1-5-21-1971477235-1577662621-2005738589-8433"/>
  </w15:person>
  <w15:person w15:author="白倉 隆之介">
    <w15:presenceInfo w15:providerId="AD" w15:userId="S-1-5-21-1971477235-1577662621-2005738589-84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1FA"/>
    <w:rsid w:val="00233DB3"/>
    <w:rsid w:val="0025056A"/>
    <w:rsid w:val="00256AE0"/>
    <w:rsid w:val="003426DE"/>
    <w:rsid w:val="0045355F"/>
    <w:rsid w:val="004B15FB"/>
    <w:rsid w:val="00504856"/>
    <w:rsid w:val="00630924"/>
    <w:rsid w:val="00784F51"/>
    <w:rsid w:val="007C56EA"/>
    <w:rsid w:val="008B55F3"/>
    <w:rsid w:val="008C378A"/>
    <w:rsid w:val="008C45FD"/>
    <w:rsid w:val="008F5F60"/>
    <w:rsid w:val="00920745"/>
    <w:rsid w:val="0094594C"/>
    <w:rsid w:val="009A2BFC"/>
    <w:rsid w:val="009B5B6C"/>
    <w:rsid w:val="009B61B5"/>
    <w:rsid w:val="00B104DB"/>
    <w:rsid w:val="00C7128E"/>
    <w:rsid w:val="00C841FA"/>
    <w:rsid w:val="00D02E06"/>
    <w:rsid w:val="00EE03C5"/>
    <w:rsid w:val="00F55357"/>
    <w:rsid w:val="00F75D11"/>
    <w:rsid w:val="00FD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32F047"/>
  <w15:chartTrackingRefBased/>
  <w15:docId w15:val="{7BD01DCD-3780-4D8A-8E7A-67475282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1FA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841F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841F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1FA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1F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C841FA"/>
    <w:rPr>
      <w:rFonts w:asciiTheme="majorHAnsi" w:eastAsiaTheme="majorEastAsia" w:hAnsiTheme="majorHAnsi" w:cstheme="majorBidi"/>
    </w:rPr>
  </w:style>
  <w:style w:type="paragraph" w:styleId="Web">
    <w:name w:val="Normal (Web)"/>
    <w:basedOn w:val="a"/>
    <w:uiPriority w:val="99"/>
    <w:semiHidden/>
    <w:unhideWhenUsed/>
    <w:rsid w:val="00C841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841FA"/>
    <w:rPr>
      <w:color w:val="0000FF"/>
      <w:u w:val="single"/>
    </w:rPr>
  </w:style>
  <w:style w:type="character" w:customStyle="1" w:styleId="40">
    <w:name w:val="見出し 4 (文字)"/>
    <w:basedOn w:val="a0"/>
    <w:link w:val="4"/>
    <w:uiPriority w:val="9"/>
    <w:semiHidden/>
    <w:rsid w:val="00C841FA"/>
    <w:rPr>
      <w:b/>
      <w:bCs/>
    </w:rPr>
  </w:style>
  <w:style w:type="paragraph" w:styleId="a4">
    <w:name w:val="List Paragraph"/>
    <w:basedOn w:val="a"/>
    <w:uiPriority w:val="34"/>
    <w:qFormat/>
    <w:rsid w:val="00C841F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841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841FA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3092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3092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30924"/>
  </w:style>
  <w:style w:type="paragraph" w:styleId="aa">
    <w:name w:val="annotation subject"/>
    <w:basedOn w:val="a8"/>
    <w:next w:val="a8"/>
    <w:link w:val="ab"/>
    <w:uiPriority w:val="99"/>
    <w:semiHidden/>
    <w:unhideWhenUsed/>
    <w:rsid w:val="0063092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30924"/>
    <w:rPr>
      <w:b/>
      <w:bCs/>
    </w:rPr>
  </w:style>
  <w:style w:type="paragraph" w:styleId="ac">
    <w:name w:val="header"/>
    <w:basedOn w:val="a"/>
    <w:link w:val="ad"/>
    <w:uiPriority w:val="99"/>
    <w:unhideWhenUsed/>
    <w:rsid w:val="004B15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B15FB"/>
  </w:style>
  <w:style w:type="paragraph" w:styleId="ae">
    <w:name w:val="footer"/>
    <w:basedOn w:val="a"/>
    <w:link w:val="af"/>
    <w:uiPriority w:val="99"/>
    <w:unhideWhenUsed/>
    <w:rsid w:val="004B15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B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生命保険文化センター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坂本 梓</dc:creator>
  <cp:keywords/>
  <dc:description/>
  <cp:lastModifiedBy>白倉 隆之介</cp:lastModifiedBy>
  <cp:revision>3</cp:revision>
  <dcterms:created xsi:type="dcterms:W3CDTF">2021-06-02T03:32:00Z</dcterms:created>
  <dcterms:modified xsi:type="dcterms:W3CDTF">2021-06-02T03:34:00Z</dcterms:modified>
</cp:coreProperties>
</file>